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B888" w14:textId="25FA6E1F"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lastRenderedPageBreak/>
        <w:t xml:space="preserve">Edition </w:t>
      </w:r>
      <w:r w:rsidR="00784C4B" w:rsidRPr="00B31788">
        <w:rPr>
          <w:sz w:val="44"/>
          <w:szCs w:val="44"/>
        </w:rPr>
        <w:t>1.0</w:t>
      </w:r>
    </w:p>
    <w:p w14:paraId="1CF10B60" w14:textId="609B3C58" w:rsidR="004E0BBB" w:rsidRDefault="00322BD1" w:rsidP="004E0BBB">
      <w:pPr>
        <w:pStyle w:val="Documentdate"/>
      </w:pPr>
      <w:r>
        <w:rPr>
          <w:highlight w:val="yellow"/>
        </w:rPr>
        <w:t xml:space="preserve">XX </w:t>
      </w:r>
      <w:r w:rsidR="002A4138">
        <w:rPr>
          <w:highlight w:val="yellow"/>
        </w:rPr>
        <w:t>April</w:t>
      </w:r>
      <w:r>
        <w:rPr>
          <w:highlight w:val="yellow"/>
        </w:rPr>
        <w:t xml:space="preserve"> 202</w:t>
      </w:r>
      <w:r w:rsidR="002A4138">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30FDD33A" w:rsidR="00914E26" w:rsidRPr="00B84480" w:rsidRDefault="00B84480" w:rsidP="00914E26">
            <w:pPr>
              <w:pStyle w:val="Tabletext"/>
              <w:rPr>
                <w:highlight w:val="yellow"/>
              </w:rPr>
            </w:pPr>
            <w:r w:rsidRPr="00B84480">
              <w:rPr>
                <w:highlight w:val="yellow"/>
              </w:rPr>
              <w:t>X April 2022</w:t>
            </w:r>
          </w:p>
        </w:tc>
        <w:tc>
          <w:tcPr>
            <w:tcW w:w="3362" w:type="dxa"/>
            <w:vAlign w:val="center"/>
          </w:tcPr>
          <w:p w14:paraId="060596F4" w14:textId="77777777" w:rsidR="00914E26" w:rsidRPr="00B84480" w:rsidRDefault="00914E26" w:rsidP="00914E26">
            <w:pPr>
              <w:pStyle w:val="Tabletext"/>
              <w:rPr>
                <w:highlight w:val="yellow"/>
              </w:rPr>
            </w:pPr>
          </w:p>
        </w:tc>
        <w:tc>
          <w:tcPr>
            <w:tcW w:w="5001" w:type="dxa"/>
            <w:vAlign w:val="center"/>
          </w:tcPr>
          <w:p w14:paraId="1F7CC378" w14:textId="5067BE56" w:rsidR="00914E26" w:rsidRPr="00B84480" w:rsidRDefault="00B84480" w:rsidP="00914E26">
            <w:pPr>
              <w:pStyle w:val="Tabletext"/>
              <w:rPr>
                <w:highlight w:val="yellow"/>
              </w:rPr>
            </w:pPr>
            <w:r w:rsidRPr="00B84480">
              <w:rPr>
                <w:highlight w:val="yellow"/>
              </w:rPr>
              <w:t>Version 2 of the discussion paper</w:t>
            </w: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48EC232B" w14:textId="737AFEC0" w:rsidR="002A4138"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A4138" w:rsidRPr="007F23F8">
        <w:t>1.</w:t>
      </w:r>
      <w:r w:rsidR="002A4138">
        <w:rPr>
          <w:rFonts w:eastAsiaTheme="minorEastAsia"/>
          <w:b w:val="0"/>
          <w:color w:val="auto"/>
          <w:lang w:val="en-AU" w:eastAsia="en-AU"/>
        </w:rPr>
        <w:tab/>
      </w:r>
      <w:r w:rsidR="002A4138">
        <w:t>DOCUMENT PURPOSE</w:t>
      </w:r>
      <w:r w:rsidR="002A4138">
        <w:tab/>
      </w:r>
      <w:r w:rsidR="002A4138">
        <w:fldChar w:fldCharType="begin"/>
      </w:r>
      <w:r w:rsidR="002A4138">
        <w:instrText xml:space="preserve"> PAGEREF _Toc97018622 \h </w:instrText>
      </w:r>
      <w:r w:rsidR="002A4138">
        <w:fldChar w:fldCharType="separate"/>
      </w:r>
      <w:r w:rsidR="002A4138">
        <w:t>5</w:t>
      </w:r>
      <w:r w:rsidR="002A4138">
        <w:fldChar w:fldCharType="end"/>
      </w:r>
    </w:p>
    <w:p w14:paraId="260E13EC" w14:textId="3D6EABE7" w:rsidR="002A4138" w:rsidRDefault="002A4138">
      <w:pPr>
        <w:pStyle w:val="TOC1"/>
        <w:rPr>
          <w:rFonts w:eastAsiaTheme="minorEastAsia"/>
          <w:b w:val="0"/>
          <w:color w:val="auto"/>
          <w:lang w:val="en-AU" w:eastAsia="en-AU"/>
        </w:rPr>
      </w:pPr>
      <w:r w:rsidRPr="007F23F8">
        <w:t>2.</w:t>
      </w:r>
      <w:r>
        <w:rPr>
          <w:rFonts w:eastAsiaTheme="minorEastAsia"/>
          <w:b w:val="0"/>
          <w:color w:val="auto"/>
          <w:lang w:val="en-AU" w:eastAsia="en-AU"/>
        </w:rPr>
        <w:tab/>
      </w:r>
      <w:r w:rsidRPr="007F23F8">
        <w:t>EXECUTIVE SUMMARY</w:t>
      </w:r>
      <w:r>
        <w:tab/>
      </w:r>
      <w:r>
        <w:fldChar w:fldCharType="begin"/>
      </w:r>
      <w:r>
        <w:instrText xml:space="preserve"> PAGEREF _Toc97018623 \h </w:instrText>
      </w:r>
      <w:r>
        <w:fldChar w:fldCharType="separate"/>
      </w:r>
      <w:r>
        <w:t>6</w:t>
      </w:r>
      <w:r>
        <w:fldChar w:fldCharType="end"/>
      </w:r>
    </w:p>
    <w:p w14:paraId="051EFC69" w14:textId="2C10CA6B" w:rsidR="002A4138" w:rsidRDefault="002A4138">
      <w:pPr>
        <w:pStyle w:val="TOC1"/>
        <w:rPr>
          <w:rFonts w:eastAsiaTheme="minorEastAsia"/>
          <w:b w:val="0"/>
          <w:color w:val="auto"/>
          <w:lang w:val="en-AU" w:eastAsia="en-AU"/>
        </w:rPr>
      </w:pPr>
      <w:r w:rsidRPr="007F23F8">
        <w:t>3.</w:t>
      </w:r>
      <w:r>
        <w:rPr>
          <w:rFonts w:eastAsiaTheme="minorEastAsia"/>
          <w:b w:val="0"/>
          <w:color w:val="auto"/>
          <w:lang w:val="en-AU" w:eastAsia="en-AU"/>
        </w:rPr>
        <w:tab/>
      </w:r>
      <w:r>
        <w:t>INTRODUCTION</w:t>
      </w:r>
      <w:r>
        <w:tab/>
      </w:r>
      <w:r>
        <w:fldChar w:fldCharType="begin"/>
      </w:r>
      <w:r>
        <w:instrText xml:space="preserve"> PAGEREF _Toc97018624 \h </w:instrText>
      </w:r>
      <w:r>
        <w:fldChar w:fldCharType="separate"/>
      </w:r>
      <w:r>
        <w:t>10</w:t>
      </w:r>
      <w:r>
        <w:fldChar w:fldCharType="end"/>
      </w:r>
    </w:p>
    <w:p w14:paraId="10C5FA0D" w14:textId="569F32CE" w:rsidR="002A4138" w:rsidRDefault="002A4138">
      <w:pPr>
        <w:pStyle w:val="TOC2"/>
        <w:rPr>
          <w:rFonts w:eastAsiaTheme="minorEastAsia"/>
          <w:color w:val="auto"/>
          <w:lang w:val="en-AU" w:eastAsia="en-AU"/>
        </w:rPr>
      </w:pPr>
      <w:r w:rsidRPr="007F23F8">
        <w:t>3.1.</w:t>
      </w:r>
      <w:r>
        <w:rPr>
          <w:rFonts w:eastAsiaTheme="minorEastAsia"/>
          <w:color w:val="auto"/>
          <w:lang w:val="en-AU" w:eastAsia="en-AU"/>
        </w:rPr>
        <w:tab/>
      </w:r>
      <w:r>
        <w:t>Guiding Principles</w:t>
      </w:r>
      <w:r>
        <w:tab/>
      </w:r>
      <w:r>
        <w:fldChar w:fldCharType="begin"/>
      </w:r>
      <w:r>
        <w:instrText xml:space="preserve"> PAGEREF _Toc97018625 \h </w:instrText>
      </w:r>
      <w:r>
        <w:fldChar w:fldCharType="separate"/>
      </w:r>
      <w:r>
        <w:t>10</w:t>
      </w:r>
      <w:r>
        <w:fldChar w:fldCharType="end"/>
      </w:r>
    </w:p>
    <w:p w14:paraId="16167727" w14:textId="6873EBE5" w:rsidR="002A4138" w:rsidRDefault="002A4138">
      <w:pPr>
        <w:pStyle w:val="TOC1"/>
        <w:rPr>
          <w:rFonts w:eastAsiaTheme="minorEastAsia"/>
          <w:b w:val="0"/>
          <w:color w:val="auto"/>
          <w:lang w:val="en-AU" w:eastAsia="en-AU"/>
        </w:rPr>
      </w:pPr>
      <w:r w:rsidRPr="007F23F8">
        <w:t>4.</w:t>
      </w:r>
      <w:r>
        <w:rPr>
          <w:rFonts w:eastAsiaTheme="minorEastAsia"/>
          <w:b w:val="0"/>
          <w:color w:val="auto"/>
          <w:lang w:val="en-AU" w:eastAsia="en-AU"/>
        </w:rPr>
        <w:tab/>
      </w:r>
      <w:r>
        <w:t>DISCUSSION</w:t>
      </w:r>
      <w:r>
        <w:tab/>
      </w:r>
      <w:r>
        <w:fldChar w:fldCharType="begin"/>
      </w:r>
      <w:r>
        <w:instrText xml:space="preserve"> PAGEREF _Toc97018626 \h </w:instrText>
      </w:r>
      <w:r>
        <w:fldChar w:fldCharType="separate"/>
      </w:r>
      <w:r>
        <w:t>11</w:t>
      </w:r>
      <w:r>
        <w:fldChar w:fldCharType="end"/>
      </w:r>
    </w:p>
    <w:p w14:paraId="76E5D002" w14:textId="665B150F" w:rsidR="002A4138" w:rsidRDefault="002A4138">
      <w:pPr>
        <w:pStyle w:val="TOC2"/>
        <w:rPr>
          <w:rFonts w:eastAsiaTheme="minorEastAsia"/>
          <w:color w:val="auto"/>
          <w:lang w:val="en-AU" w:eastAsia="en-AU"/>
        </w:rPr>
      </w:pPr>
      <w:r w:rsidRPr="007F23F8">
        <w:t>4.1.</w:t>
      </w:r>
      <w:r>
        <w:rPr>
          <w:rFonts w:eastAsiaTheme="minorEastAsia"/>
          <w:color w:val="auto"/>
          <w:lang w:val="en-AU" w:eastAsia="en-AU"/>
        </w:rPr>
        <w:tab/>
      </w:r>
      <w:r>
        <w:t>Expectations for ‘Future VTS’</w:t>
      </w:r>
      <w:r>
        <w:tab/>
      </w:r>
      <w:r>
        <w:fldChar w:fldCharType="begin"/>
      </w:r>
      <w:r>
        <w:instrText xml:space="preserve"> PAGEREF _Toc97018627 \h </w:instrText>
      </w:r>
      <w:r>
        <w:fldChar w:fldCharType="separate"/>
      </w:r>
      <w:r>
        <w:t>11</w:t>
      </w:r>
      <w:r>
        <w:fldChar w:fldCharType="end"/>
      </w:r>
    </w:p>
    <w:p w14:paraId="6969C972" w14:textId="2AAA112C" w:rsidR="002A4138" w:rsidRDefault="002A4138">
      <w:pPr>
        <w:pStyle w:val="TOC3"/>
        <w:tabs>
          <w:tab w:val="left" w:pos="1134"/>
          <w:tab w:val="right" w:leader="dot" w:pos="10195"/>
        </w:tabs>
        <w:rPr>
          <w:rFonts w:eastAsiaTheme="minorEastAsia"/>
          <w:noProof/>
          <w:sz w:val="22"/>
          <w:lang w:val="en-AU" w:eastAsia="en-AU"/>
        </w:rPr>
      </w:pPr>
      <w:r w:rsidRPr="007F23F8">
        <w:rPr>
          <w:noProof/>
        </w:rPr>
        <w:t>4.1.1.</w:t>
      </w:r>
      <w:r>
        <w:rPr>
          <w:rFonts w:eastAsiaTheme="minorEastAsia"/>
          <w:noProof/>
          <w:sz w:val="22"/>
          <w:lang w:val="en-AU" w:eastAsia="en-AU"/>
        </w:rPr>
        <w:tab/>
      </w:r>
      <w:r>
        <w:rPr>
          <w:noProof/>
        </w:rPr>
        <w:t>Timely and Relevant Information - Information Management and Data Exchange</w:t>
      </w:r>
      <w:r>
        <w:rPr>
          <w:noProof/>
        </w:rPr>
        <w:tab/>
      </w:r>
      <w:r>
        <w:rPr>
          <w:noProof/>
        </w:rPr>
        <w:fldChar w:fldCharType="begin"/>
      </w:r>
      <w:r>
        <w:rPr>
          <w:noProof/>
        </w:rPr>
        <w:instrText xml:space="preserve"> PAGEREF _Toc97018628 \h </w:instrText>
      </w:r>
      <w:r>
        <w:rPr>
          <w:noProof/>
        </w:rPr>
      </w:r>
      <w:r>
        <w:rPr>
          <w:noProof/>
        </w:rPr>
        <w:fldChar w:fldCharType="separate"/>
      </w:r>
      <w:r>
        <w:rPr>
          <w:noProof/>
        </w:rPr>
        <w:t>11</w:t>
      </w:r>
      <w:r>
        <w:rPr>
          <w:noProof/>
        </w:rPr>
        <w:fldChar w:fldCharType="end"/>
      </w:r>
    </w:p>
    <w:p w14:paraId="1A6209D6" w14:textId="10B5DB54" w:rsidR="002A4138" w:rsidRDefault="002A4138">
      <w:pPr>
        <w:pStyle w:val="TOC3"/>
        <w:tabs>
          <w:tab w:val="left" w:pos="1134"/>
          <w:tab w:val="right" w:leader="dot" w:pos="10195"/>
        </w:tabs>
        <w:rPr>
          <w:rFonts w:eastAsiaTheme="minorEastAsia"/>
          <w:noProof/>
          <w:sz w:val="22"/>
          <w:lang w:val="en-AU" w:eastAsia="en-AU"/>
        </w:rPr>
      </w:pPr>
      <w:r w:rsidRPr="007F23F8">
        <w:rPr>
          <w:noProof/>
        </w:rPr>
        <w:t>4.1.2.</w:t>
      </w:r>
      <w:r>
        <w:rPr>
          <w:rFonts w:eastAsiaTheme="minorEastAsia"/>
          <w:noProof/>
          <w:sz w:val="22"/>
          <w:lang w:val="en-AU" w:eastAsia="en-AU"/>
        </w:rPr>
        <w:tab/>
      </w:r>
      <w:r>
        <w:rPr>
          <w:noProof/>
        </w:rPr>
        <w:t>Monitoring and Management of ship traffic</w:t>
      </w:r>
      <w:r>
        <w:rPr>
          <w:noProof/>
        </w:rPr>
        <w:tab/>
      </w:r>
      <w:r>
        <w:rPr>
          <w:noProof/>
        </w:rPr>
        <w:fldChar w:fldCharType="begin"/>
      </w:r>
      <w:r>
        <w:rPr>
          <w:noProof/>
        </w:rPr>
        <w:instrText xml:space="preserve"> PAGEREF _Toc97018629 \h </w:instrText>
      </w:r>
      <w:r>
        <w:rPr>
          <w:noProof/>
        </w:rPr>
      </w:r>
      <w:r>
        <w:rPr>
          <w:noProof/>
        </w:rPr>
        <w:fldChar w:fldCharType="separate"/>
      </w:r>
      <w:r>
        <w:rPr>
          <w:noProof/>
        </w:rPr>
        <w:t>12</w:t>
      </w:r>
      <w:r>
        <w:rPr>
          <w:noProof/>
        </w:rPr>
        <w:fldChar w:fldCharType="end"/>
      </w:r>
    </w:p>
    <w:p w14:paraId="3E200E0A" w14:textId="64957828" w:rsidR="002A4138" w:rsidRDefault="002A4138">
      <w:pPr>
        <w:pStyle w:val="TOC3"/>
        <w:tabs>
          <w:tab w:val="left" w:pos="1134"/>
          <w:tab w:val="right" w:leader="dot" w:pos="10195"/>
        </w:tabs>
        <w:rPr>
          <w:rFonts w:eastAsiaTheme="minorEastAsia"/>
          <w:noProof/>
          <w:sz w:val="22"/>
          <w:lang w:val="en-AU" w:eastAsia="en-AU"/>
        </w:rPr>
      </w:pPr>
      <w:r w:rsidRPr="007F23F8">
        <w:rPr>
          <w:noProof/>
        </w:rPr>
        <w:t>4.1.3.</w:t>
      </w:r>
      <w:r>
        <w:rPr>
          <w:rFonts w:eastAsiaTheme="minorEastAsia"/>
          <w:noProof/>
          <w:sz w:val="22"/>
          <w:lang w:val="en-AU" w:eastAsia="en-AU"/>
        </w:rPr>
        <w:tab/>
      </w:r>
      <w:r>
        <w:rPr>
          <w:noProof/>
        </w:rPr>
        <w:t>Responding to developing unsafe situations</w:t>
      </w:r>
      <w:r>
        <w:rPr>
          <w:noProof/>
        </w:rPr>
        <w:tab/>
      </w:r>
      <w:r>
        <w:rPr>
          <w:noProof/>
        </w:rPr>
        <w:fldChar w:fldCharType="begin"/>
      </w:r>
      <w:r>
        <w:rPr>
          <w:noProof/>
        </w:rPr>
        <w:instrText xml:space="preserve"> PAGEREF _Toc97018630 \h </w:instrText>
      </w:r>
      <w:r>
        <w:rPr>
          <w:noProof/>
        </w:rPr>
      </w:r>
      <w:r>
        <w:rPr>
          <w:noProof/>
        </w:rPr>
        <w:fldChar w:fldCharType="separate"/>
      </w:r>
      <w:r>
        <w:rPr>
          <w:noProof/>
        </w:rPr>
        <w:t>13</w:t>
      </w:r>
      <w:r>
        <w:rPr>
          <w:noProof/>
        </w:rPr>
        <w:fldChar w:fldCharType="end"/>
      </w:r>
    </w:p>
    <w:p w14:paraId="6EC7716B" w14:textId="77867AB7" w:rsidR="002A4138" w:rsidRDefault="002A4138">
      <w:pPr>
        <w:pStyle w:val="TOC2"/>
        <w:rPr>
          <w:rFonts w:eastAsiaTheme="minorEastAsia"/>
          <w:color w:val="auto"/>
          <w:lang w:val="en-AU" w:eastAsia="en-AU"/>
        </w:rPr>
      </w:pPr>
      <w:r w:rsidRPr="007F23F8">
        <w:t>4.2.</w:t>
      </w:r>
      <w:r>
        <w:rPr>
          <w:rFonts w:eastAsiaTheme="minorEastAsia"/>
          <w:color w:val="auto"/>
          <w:lang w:val="en-AU" w:eastAsia="en-AU"/>
        </w:rPr>
        <w:tab/>
      </w:r>
      <w:r>
        <w:t>Realising the Expectations</w:t>
      </w:r>
      <w:r>
        <w:tab/>
      </w:r>
      <w:r>
        <w:fldChar w:fldCharType="begin"/>
      </w:r>
      <w:r>
        <w:instrText xml:space="preserve"> PAGEREF _Toc97018631 \h </w:instrText>
      </w:r>
      <w:r>
        <w:fldChar w:fldCharType="separate"/>
      </w:r>
      <w:r>
        <w:t>14</w:t>
      </w:r>
      <w:r>
        <w:fldChar w:fldCharType="end"/>
      </w:r>
    </w:p>
    <w:p w14:paraId="74570343" w14:textId="49E4638E" w:rsidR="002A4138" w:rsidRDefault="002A4138">
      <w:pPr>
        <w:pStyle w:val="TOC2"/>
        <w:rPr>
          <w:rFonts w:eastAsiaTheme="minorEastAsia"/>
          <w:color w:val="auto"/>
          <w:lang w:val="en-AU" w:eastAsia="en-AU"/>
        </w:rPr>
      </w:pPr>
      <w:r w:rsidRPr="007F23F8">
        <w:t>4.3.</w:t>
      </w:r>
      <w:r>
        <w:rPr>
          <w:rFonts w:eastAsiaTheme="minorEastAsia"/>
          <w:color w:val="auto"/>
          <w:lang w:val="en-AU" w:eastAsia="en-AU"/>
        </w:rPr>
        <w:tab/>
      </w:r>
      <w:r>
        <w:t>Contributing practices, technologies, and trends</w:t>
      </w:r>
      <w:r>
        <w:tab/>
      </w:r>
      <w:r>
        <w:fldChar w:fldCharType="begin"/>
      </w:r>
      <w:r>
        <w:instrText xml:space="preserve"> PAGEREF _Toc97018632 \h </w:instrText>
      </w:r>
      <w:r>
        <w:fldChar w:fldCharType="separate"/>
      </w:r>
      <w:r>
        <w:t>16</w:t>
      </w:r>
      <w:r>
        <w:fldChar w:fldCharType="end"/>
      </w:r>
    </w:p>
    <w:p w14:paraId="49252909" w14:textId="51452B42" w:rsidR="002A4138" w:rsidRDefault="002A4138">
      <w:pPr>
        <w:pStyle w:val="TOC3"/>
        <w:tabs>
          <w:tab w:val="left" w:pos="1134"/>
          <w:tab w:val="right" w:leader="dot" w:pos="10195"/>
        </w:tabs>
        <w:rPr>
          <w:rFonts w:eastAsiaTheme="minorEastAsia"/>
          <w:noProof/>
          <w:sz w:val="22"/>
          <w:lang w:val="en-AU" w:eastAsia="en-AU"/>
        </w:rPr>
      </w:pPr>
      <w:r w:rsidRPr="007F23F8">
        <w:rPr>
          <w:noProof/>
        </w:rPr>
        <w:t>4.3.1.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_Toc97018633 \h </w:instrText>
      </w:r>
      <w:r>
        <w:rPr>
          <w:noProof/>
        </w:rPr>
      </w:r>
      <w:r>
        <w:rPr>
          <w:noProof/>
        </w:rPr>
        <w:fldChar w:fldCharType="separate"/>
      </w:r>
      <w:r>
        <w:rPr>
          <w:noProof/>
        </w:rPr>
        <w:t>18</w:t>
      </w:r>
      <w:r>
        <w:rPr>
          <w:noProof/>
        </w:rPr>
        <w:fldChar w:fldCharType="end"/>
      </w:r>
    </w:p>
    <w:p w14:paraId="31A41650" w14:textId="116BABED" w:rsidR="002A4138" w:rsidRDefault="002A4138">
      <w:pPr>
        <w:pStyle w:val="TOC3"/>
        <w:tabs>
          <w:tab w:val="left" w:pos="1134"/>
          <w:tab w:val="right" w:leader="dot" w:pos="10195"/>
        </w:tabs>
        <w:rPr>
          <w:rFonts w:eastAsiaTheme="minorEastAsia"/>
          <w:noProof/>
          <w:sz w:val="22"/>
          <w:lang w:val="en-AU" w:eastAsia="en-AU"/>
        </w:rPr>
      </w:pPr>
      <w:r w:rsidRPr="007F23F8">
        <w:rPr>
          <w:noProof/>
        </w:rPr>
        <w:t>4.3.2.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_Toc97018634 \h </w:instrText>
      </w:r>
      <w:r>
        <w:rPr>
          <w:noProof/>
        </w:rPr>
      </w:r>
      <w:r>
        <w:rPr>
          <w:noProof/>
        </w:rPr>
        <w:fldChar w:fldCharType="separate"/>
      </w:r>
      <w:r>
        <w:rPr>
          <w:noProof/>
        </w:rPr>
        <w:t>19</w:t>
      </w:r>
      <w:r>
        <w:rPr>
          <w:noProof/>
        </w:rPr>
        <w:fldChar w:fldCharType="end"/>
      </w:r>
    </w:p>
    <w:p w14:paraId="7EF8BEF2" w14:textId="1E9151F0" w:rsidR="002A4138" w:rsidRDefault="002A4138">
      <w:pPr>
        <w:pStyle w:val="TOC3"/>
        <w:tabs>
          <w:tab w:val="left" w:pos="1134"/>
          <w:tab w:val="right" w:leader="dot" w:pos="10195"/>
        </w:tabs>
        <w:rPr>
          <w:rFonts w:eastAsiaTheme="minorEastAsia"/>
          <w:noProof/>
          <w:sz w:val="22"/>
          <w:lang w:val="en-AU" w:eastAsia="en-AU"/>
        </w:rPr>
      </w:pPr>
      <w:r w:rsidRPr="007F23F8">
        <w:rPr>
          <w:noProof/>
        </w:rPr>
        <w:t>4.3.3.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_Toc97018635 \h </w:instrText>
      </w:r>
      <w:r>
        <w:rPr>
          <w:noProof/>
        </w:rPr>
      </w:r>
      <w:r>
        <w:rPr>
          <w:noProof/>
        </w:rPr>
        <w:fldChar w:fldCharType="separate"/>
      </w:r>
      <w:r>
        <w:rPr>
          <w:noProof/>
        </w:rPr>
        <w:t>21</w:t>
      </w:r>
      <w:r>
        <w:rPr>
          <w:noProof/>
        </w:rPr>
        <w:fldChar w:fldCharType="end"/>
      </w:r>
    </w:p>
    <w:p w14:paraId="27C2397C" w14:textId="6BBFDD82" w:rsidR="002A4138" w:rsidRDefault="002A4138">
      <w:pPr>
        <w:pStyle w:val="TOC3"/>
        <w:tabs>
          <w:tab w:val="left" w:pos="1134"/>
          <w:tab w:val="right" w:leader="dot" w:pos="10195"/>
        </w:tabs>
        <w:rPr>
          <w:rFonts w:eastAsiaTheme="minorEastAsia"/>
          <w:noProof/>
          <w:sz w:val="22"/>
          <w:lang w:val="en-AU" w:eastAsia="en-AU"/>
        </w:rPr>
      </w:pPr>
      <w:r w:rsidRPr="007F23F8">
        <w:rPr>
          <w:noProof/>
        </w:rPr>
        <w:t>4.3.4.</w:t>
      </w:r>
      <w:r>
        <w:rPr>
          <w:rFonts w:eastAsiaTheme="minorEastAsia"/>
          <w:noProof/>
          <w:sz w:val="22"/>
          <w:lang w:val="en-AU" w:eastAsia="en-AU"/>
        </w:rPr>
        <w:tab/>
      </w:r>
      <w:r>
        <w:rPr>
          <w:noProof/>
        </w:rPr>
        <w:t xml:space="preserve">Digital situational awareness / Common Situational awareness </w:t>
      </w:r>
      <w:r w:rsidRPr="007F23F8">
        <w:rPr>
          <w:noProof/>
          <w:highlight w:val="yellow"/>
        </w:rPr>
        <w:t>[Situational Awareness and Common Operational Picture (COP)]</w:t>
      </w:r>
      <w:r>
        <w:rPr>
          <w:noProof/>
        </w:rPr>
        <w:tab/>
      </w:r>
      <w:r>
        <w:rPr>
          <w:noProof/>
        </w:rPr>
        <w:fldChar w:fldCharType="begin"/>
      </w:r>
      <w:r>
        <w:rPr>
          <w:noProof/>
        </w:rPr>
        <w:instrText xml:space="preserve"> PAGEREF _Toc97018636 \h </w:instrText>
      </w:r>
      <w:r>
        <w:rPr>
          <w:noProof/>
        </w:rPr>
      </w:r>
      <w:r>
        <w:rPr>
          <w:noProof/>
        </w:rPr>
        <w:fldChar w:fldCharType="separate"/>
      </w:r>
      <w:r>
        <w:rPr>
          <w:noProof/>
        </w:rPr>
        <w:t>22</w:t>
      </w:r>
      <w:r>
        <w:rPr>
          <w:noProof/>
        </w:rPr>
        <w:fldChar w:fldCharType="end"/>
      </w:r>
    </w:p>
    <w:p w14:paraId="61240F5B" w14:textId="758884BA" w:rsidR="002A4138" w:rsidRDefault="002A4138">
      <w:pPr>
        <w:pStyle w:val="TOC3"/>
        <w:tabs>
          <w:tab w:val="left" w:pos="1134"/>
          <w:tab w:val="right" w:leader="dot" w:pos="10195"/>
        </w:tabs>
        <w:rPr>
          <w:rFonts w:eastAsiaTheme="minorEastAsia"/>
          <w:noProof/>
          <w:sz w:val="22"/>
          <w:lang w:val="en-AU" w:eastAsia="en-AU"/>
        </w:rPr>
      </w:pPr>
      <w:r w:rsidRPr="007F23F8">
        <w:rPr>
          <w:noProof/>
        </w:rPr>
        <w:t>4.3.5.</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_Toc97018637 \h </w:instrText>
      </w:r>
      <w:r>
        <w:rPr>
          <w:noProof/>
        </w:rPr>
      </w:r>
      <w:r>
        <w:rPr>
          <w:noProof/>
        </w:rPr>
        <w:fldChar w:fldCharType="separate"/>
      </w:r>
      <w:r>
        <w:rPr>
          <w:noProof/>
        </w:rPr>
        <w:t>24</w:t>
      </w:r>
      <w:r>
        <w:rPr>
          <w:noProof/>
        </w:rPr>
        <w:fldChar w:fldCharType="end"/>
      </w:r>
    </w:p>
    <w:p w14:paraId="3F6DF093" w14:textId="527EDA4A" w:rsidR="002A4138" w:rsidRDefault="002A4138">
      <w:pPr>
        <w:pStyle w:val="TOC3"/>
        <w:tabs>
          <w:tab w:val="left" w:pos="1134"/>
          <w:tab w:val="right" w:leader="dot" w:pos="10195"/>
        </w:tabs>
        <w:rPr>
          <w:rFonts w:eastAsiaTheme="minorEastAsia"/>
          <w:noProof/>
          <w:sz w:val="22"/>
          <w:lang w:val="en-AU" w:eastAsia="en-AU"/>
        </w:rPr>
      </w:pPr>
      <w:r w:rsidRPr="007F23F8">
        <w:rPr>
          <w:noProof/>
        </w:rPr>
        <w:t>4.3.6.</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_Toc97018638 \h </w:instrText>
      </w:r>
      <w:r>
        <w:rPr>
          <w:noProof/>
        </w:rPr>
      </w:r>
      <w:r>
        <w:rPr>
          <w:noProof/>
        </w:rPr>
        <w:fldChar w:fldCharType="separate"/>
      </w:r>
      <w:r>
        <w:rPr>
          <w:noProof/>
        </w:rPr>
        <w:t>26</w:t>
      </w:r>
      <w:r>
        <w:rPr>
          <w:noProof/>
        </w:rPr>
        <w:fldChar w:fldCharType="end"/>
      </w:r>
    </w:p>
    <w:p w14:paraId="77B2FB0F" w14:textId="2B10BD91" w:rsidR="002A4138" w:rsidRDefault="002A4138">
      <w:pPr>
        <w:pStyle w:val="TOC3"/>
        <w:tabs>
          <w:tab w:val="left" w:pos="1134"/>
          <w:tab w:val="right" w:leader="dot" w:pos="10195"/>
        </w:tabs>
        <w:rPr>
          <w:rFonts w:eastAsiaTheme="minorEastAsia"/>
          <w:noProof/>
          <w:sz w:val="22"/>
          <w:lang w:val="en-AU" w:eastAsia="en-AU"/>
        </w:rPr>
      </w:pPr>
      <w:r w:rsidRPr="007F23F8">
        <w:rPr>
          <w:noProof/>
        </w:rPr>
        <w:t>4.3.7.</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_Toc97018639 \h </w:instrText>
      </w:r>
      <w:r>
        <w:rPr>
          <w:noProof/>
        </w:rPr>
      </w:r>
      <w:r>
        <w:rPr>
          <w:noProof/>
        </w:rPr>
        <w:fldChar w:fldCharType="separate"/>
      </w:r>
      <w:r>
        <w:rPr>
          <w:noProof/>
        </w:rPr>
        <w:t>29</w:t>
      </w:r>
      <w:r>
        <w:rPr>
          <w:noProof/>
        </w:rPr>
        <w:fldChar w:fldCharType="end"/>
      </w:r>
    </w:p>
    <w:p w14:paraId="28566F7A" w14:textId="5DF5EAA6" w:rsidR="002A4138" w:rsidRDefault="002A4138">
      <w:pPr>
        <w:pStyle w:val="TOC3"/>
        <w:tabs>
          <w:tab w:val="left" w:pos="1134"/>
          <w:tab w:val="right" w:leader="dot" w:pos="10195"/>
        </w:tabs>
        <w:rPr>
          <w:rFonts w:eastAsiaTheme="minorEastAsia"/>
          <w:noProof/>
          <w:sz w:val="22"/>
          <w:lang w:val="en-AU" w:eastAsia="en-AU"/>
        </w:rPr>
      </w:pPr>
      <w:r w:rsidRPr="007F23F8">
        <w:rPr>
          <w:noProof/>
        </w:rPr>
        <w:t>4.3.8.</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_Toc97018640 \h </w:instrText>
      </w:r>
      <w:r>
        <w:rPr>
          <w:noProof/>
        </w:rPr>
      </w:r>
      <w:r>
        <w:rPr>
          <w:noProof/>
        </w:rPr>
        <w:fldChar w:fldCharType="separate"/>
      </w:r>
      <w:r>
        <w:rPr>
          <w:noProof/>
        </w:rPr>
        <w:t>29</w:t>
      </w:r>
      <w:r>
        <w:rPr>
          <w:noProof/>
        </w:rPr>
        <w:fldChar w:fldCharType="end"/>
      </w:r>
    </w:p>
    <w:p w14:paraId="16FF6D12" w14:textId="58731B94" w:rsidR="002A4138" w:rsidRDefault="002A4138">
      <w:pPr>
        <w:pStyle w:val="TOC3"/>
        <w:tabs>
          <w:tab w:val="left" w:pos="1134"/>
          <w:tab w:val="right" w:leader="dot" w:pos="10195"/>
        </w:tabs>
        <w:rPr>
          <w:rFonts w:eastAsiaTheme="minorEastAsia"/>
          <w:noProof/>
          <w:sz w:val="22"/>
          <w:lang w:val="en-AU" w:eastAsia="en-AU"/>
        </w:rPr>
      </w:pPr>
      <w:r w:rsidRPr="007F23F8">
        <w:rPr>
          <w:noProof/>
        </w:rPr>
        <w:t>4.3.9.</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_Toc97018641 \h </w:instrText>
      </w:r>
      <w:r>
        <w:rPr>
          <w:noProof/>
        </w:rPr>
      </w:r>
      <w:r>
        <w:rPr>
          <w:noProof/>
        </w:rPr>
        <w:fldChar w:fldCharType="separate"/>
      </w:r>
      <w:r>
        <w:rPr>
          <w:noProof/>
        </w:rPr>
        <w:t>30</w:t>
      </w:r>
      <w:r>
        <w:rPr>
          <w:noProof/>
        </w:rPr>
        <w:fldChar w:fldCharType="end"/>
      </w:r>
    </w:p>
    <w:p w14:paraId="60080588" w14:textId="672727B5" w:rsidR="002A4138" w:rsidRDefault="002A4138">
      <w:pPr>
        <w:pStyle w:val="TOC3"/>
        <w:tabs>
          <w:tab w:val="left" w:pos="1843"/>
          <w:tab w:val="right" w:leader="dot" w:pos="10195"/>
        </w:tabs>
        <w:rPr>
          <w:rFonts w:eastAsiaTheme="minorEastAsia"/>
          <w:noProof/>
          <w:sz w:val="22"/>
          <w:lang w:val="en-AU" w:eastAsia="en-AU"/>
        </w:rPr>
      </w:pPr>
      <w:r w:rsidRPr="007F23F8">
        <w:rPr>
          <w:noProof/>
        </w:rPr>
        <w:t>4.3.10.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_Toc97018642 \h </w:instrText>
      </w:r>
      <w:r>
        <w:rPr>
          <w:noProof/>
        </w:rPr>
      </w:r>
      <w:r>
        <w:rPr>
          <w:noProof/>
        </w:rPr>
        <w:fldChar w:fldCharType="separate"/>
      </w:r>
      <w:r>
        <w:rPr>
          <w:noProof/>
        </w:rPr>
        <w:t>32</w:t>
      </w:r>
      <w:r>
        <w:rPr>
          <w:noProof/>
        </w:rPr>
        <w:fldChar w:fldCharType="end"/>
      </w:r>
    </w:p>
    <w:p w14:paraId="2EC922E0" w14:textId="2FED2FD1" w:rsidR="002A4138" w:rsidRDefault="002A4138">
      <w:pPr>
        <w:pStyle w:val="TOC3"/>
        <w:tabs>
          <w:tab w:val="left" w:pos="1843"/>
          <w:tab w:val="right" w:leader="dot" w:pos="10195"/>
        </w:tabs>
        <w:rPr>
          <w:rFonts w:eastAsiaTheme="minorEastAsia"/>
          <w:noProof/>
          <w:sz w:val="22"/>
          <w:lang w:val="en-AU" w:eastAsia="en-AU"/>
        </w:rPr>
      </w:pPr>
      <w:r w:rsidRPr="007F23F8">
        <w:rPr>
          <w:noProof/>
        </w:rPr>
        <w:t>4.3.11.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_Toc97018643 \h </w:instrText>
      </w:r>
      <w:r>
        <w:rPr>
          <w:noProof/>
        </w:rPr>
      </w:r>
      <w:r>
        <w:rPr>
          <w:noProof/>
        </w:rPr>
        <w:fldChar w:fldCharType="separate"/>
      </w:r>
      <w:r>
        <w:rPr>
          <w:noProof/>
        </w:rPr>
        <w:t>34</w:t>
      </w:r>
      <w:r>
        <w:rPr>
          <w:noProof/>
        </w:rPr>
        <w:fldChar w:fldCharType="end"/>
      </w:r>
    </w:p>
    <w:p w14:paraId="754BB780" w14:textId="7C2FC55F" w:rsidR="002A4138" w:rsidRDefault="002A4138">
      <w:pPr>
        <w:pStyle w:val="TOC3"/>
        <w:tabs>
          <w:tab w:val="left" w:pos="1843"/>
          <w:tab w:val="right" w:leader="dot" w:pos="10195"/>
        </w:tabs>
        <w:rPr>
          <w:rFonts w:eastAsiaTheme="minorEastAsia"/>
          <w:noProof/>
          <w:sz w:val="22"/>
          <w:lang w:val="en-AU" w:eastAsia="en-AU"/>
        </w:rPr>
      </w:pPr>
      <w:r w:rsidRPr="007F23F8">
        <w:rPr>
          <w:noProof/>
        </w:rPr>
        <w:t>4.3.12.</w:t>
      </w:r>
      <w:r>
        <w:rPr>
          <w:rFonts w:eastAsiaTheme="minorEastAsia"/>
          <w:noProof/>
          <w:sz w:val="22"/>
          <w:lang w:val="en-AU" w:eastAsia="en-AU"/>
        </w:rPr>
        <w:tab/>
      </w:r>
      <w:r w:rsidRPr="007F23F8">
        <w:rPr>
          <w:noProof/>
        </w:rPr>
        <w:t>New sensing technolog</w:t>
      </w:r>
      <w:r>
        <w:rPr>
          <w:noProof/>
        </w:rPr>
        <w:t>y for nearshore and port waters</w:t>
      </w:r>
      <w:r>
        <w:rPr>
          <w:noProof/>
        </w:rPr>
        <w:tab/>
      </w:r>
      <w:r>
        <w:rPr>
          <w:noProof/>
        </w:rPr>
        <w:fldChar w:fldCharType="begin"/>
      </w:r>
      <w:r>
        <w:rPr>
          <w:noProof/>
        </w:rPr>
        <w:instrText xml:space="preserve"> PAGEREF _Toc97018644 \h </w:instrText>
      </w:r>
      <w:r>
        <w:rPr>
          <w:noProof/>
        </w:rPr>
      </w:r>
      <w:r>
        <w:rPr>
          <w:noProof/>
        </w:rPr>
        <w:fldChar w:fldCharType="separate"/>
      </w:r>
      <w:r>
        <w:rPr>
          <w:noProof/>
        </w:rPr>
        <w:t>34</w:t>
      </w:r>
      <w:r>
        <w:rPr>
          <w:noProof/>
        </w:rPr>
        <w:fldChar w:fldCharType="end"/>
      </w:r>
    </w:p>
    <w:p w14:paraId="74CB9851" w14:textId="64FB5EA1" w:rsidR="002A4138" w:rsidRDefault="002A4138">
      <w:pPr>
        <w:pStyle w:val="TOC3"/>
        <w:tabs>
          <w:tab w:val="left" w:pos="1843"/>
          <w:tab w:val="right" w:leader="dot" w:pos="10195"/>
        </w:tabs>
        <w:rPr>
          <w:rFonts w:eastAsiaTheme="minorEastAsia"/>
          <w:noProof/>
          <w:sz w:val="22"/>
          <w:lang w:val="en-AU" w:eastAsia="en-AU"/>
        </w:rPr>
      </w:pPr>
      <w:r w:rsidRPr="007F23F8">
        <w:rPr>
          <w:noProof/>
        </w:rPr>
        <w:t>4.3.13.</w:t>
      </w:r>
      <w:r>
        <w:rPr>
          <w:rFonts w:eastAsiaTheme="minorEastAsia"/>
          <w:noProof/>
          <w:sz w:val="22"/>
          <w:lang w:val="en-AU" w:eastAsia="en-AU"/>
        </w:rPr>
        <w:tab/>
      </w:r>
      <w:r w:rsidRPr="007F23F8">
        <w:rPr>
          <w:noProof/>
        </w:rPr>
        <w:t>Long-distance sensing technology</w:t>
      </w:r>
      <w:r>
        <w:rPr>
          <w:noProof/>
        </w:rPr>
        <w:tab/>
      </w:r>
      <w:r>
        <w:rPr>
          <w:noProof/>
        </w:rPr>
        <w:fldChar w:fldCharType="begin"/>
      </w:r>
      <w:r>
        <w:rPr>
          <w:noProof/>
        </w:rPr>
        <w:instrText xml:space="preserve"> PAGEREF _Toc97018645 \h </w:instrText>
      </w:r>
      <w:r>
        <w:rPr>
          <w:noProof/>
        </w:rPr>
      </w:r>
      <w:r>
        <w:rPr>
          <w:noProof/>
        </w:rPr>
        <w:fldChar w:fldCharType="separate"/>
      </w:r>
      <w:r>
        <w:rPr>
          <w:noProof/>
        </w:rPr>
        <w:t>35</w:t>
      </w:r>
      <w:r>
        <w:rPr>
          <w:noProof/>
        </w:rPr>
        <w:fldChar w:fldCharType="end"/>
      </w:r>
    </w:p>
    <w:p w14:paraId="419F4E24" w14:textId="688D602C" w:rsidR="002A4138" w:rsidRDefault="002A4138">
      <w:pPr>
        <w:pStyle w:val="TOC2"/>
        <w:rPr>
          <w:rFonts w:eastAsiaTheme="minorEastAsia"/>
          <w:color w:val="auto"/>
          <w:lang w:val="en-AU" w:eastAsia="en-AU"/>
        </w:rPr>
      </w:pPr>
      <w:r w:rsidRPr="007F23F8">
        <w:t>4.4.</w:t>
      </w:r>
      <w:r>
        <w:rPr>
          <w:rFonts w:eastAsiaTheme="minorEastAsia"/>
          <w:color w:val="auto"/>
          <w:lang w:val="en-AU" w:eastAsia="en-AU"/>
        </w:rPr>
        <w:tab/>
      </w:r>
      <w:r>
        <w:t>Implications for the international framework for VTS</w:t>
      </w:r>
      <w:r>
        <w:tab/>
      </w:r>
      <w:r>
        <w:fldChar w:fldCharType="begin"/>
      </w:r>
      <w:r>
        <w:instrText xml:space="preserve"> PAGEREF _Toc97018646 \h </w:instrText>
      </w:r>
      <w:r>
        <w:fldChar w:fldCharType="separate"/>
      </w:r>
      <w:r>
        <w:t>36</w:t>
      </w:r>
      <w:r>
        <w:fldChar w:fldCharType="end"/>
      </w:r>
    </w:p>
    <w:p w14:paraId="17859884" w14:textId="623F021F" w:rsidR="002A4138" w:rsidRDefault="002A4138">
      <w:pPr>
        <w:pStyle w:val="TOC1"/>
        <w:rPr>
          <w:rFonts w:eastAsiaTheme="minorEastAsia"/>
          <w:b w:val="0"/>
          <w:color w:val="auto"/>
          <w:lang w:val="en-AU" w:eastAsia="en-AU"/>
        </w:rPr>
      </w:pPr>
      <w:r w:rsidRPr="007F23F8">
        <w:t>5.</w:t>
      </w:r>
      <w:r>
        <w:rPr>
          <w:rFonts w:eastAsiaTheme="minorEastAsia"/>
          <w:b w:val="0"/>
          <w:color w:val="auto"/>
          <w:lang w:val="en-AU" w:eastAsia="en-AU"/>
        </w:rPr>
        <w:tab/>
      </w:r>
      <w:r w:rsidRPr="007F23F8">
        <w:t>DEFINITIONS</w:t>
      </w:r>
      <w:r>
        <w:tab/>
      </w:r>
      <w:r>
        <w:fldChar w:fldCharType="begin"/>
      </w:r>
      <w:r>
        <w:instrText xml:space="preserve"> PAGEREF _Toc97018647 \h </w:instrText>
      </w:r>
      <w:r>
        <w:fldChar w:fldCharType="separate"/>
      </w:r>
      <w:r>
        <w:t>37</w:t>
      </w:r>
      <w:r>
        <w:fldChar w:fldCharType="end"/>
      </w:r>
    </w:p>
    <w:p w14:paraId="7B38C6D5" w14:textId="7690EEF5" w:rsidR="002A4138" w:rsidRDefault="002A4138">
      <w:pPr>
        <w:pStyle w:val="TOC1"/>
        <w:rPr>
          <w:rFonts w:eastAsiaTheme="minorEastAsia"/>
          <w:b w:val="0"/>
          <w:color w:val="auto"/>
          <w:lang w:val="en-AU" w:eastAsia="en-AU"/>
        </w:rPr>
      </w:pPr>
      <w:r w:rsidRPr="007F23F8">
        <w:t>6.</w:t>
      </w:r>
      <w:r>
        <w:rPr>
          <w:rFonts w:eastAsiaTheme="minorEastAsia"/>
          <w:b w:val="0"/>
          <w:color w:val="auto"/>
          <w:lang w:val="en-AU" w:eastAsia="en-AU"/>
        </w:rPr>
        <w:tab/>
      </w:r>
      <w:r w:rsidRPr="007F23F8">
        <w:t>ACRONYMS</w:t>
      </w:r>
      <w:r>
        <w:tab/>
      </w:r>
      <w:r>
        <w:fldChar w:fldCharType="begin"/>
      </w:r>
      <w:r>
        <w:instrText xml:space="preserve"> PAGEREF _Toc97018648 \h </w:instrText>
      </w:r>
      <w:r>
        <w:fldChar w:fldCharType="separate"/>
      </w:r>
      <w:r>
        <w:t>38</w:t>
      </w:r>
      <w:r>
        <w:fldChar w:fldCharType="end"/>
      </w:r>
    </w:p>
    <w:p w14:paraId="1CA3B3FB" w14:textId="4C30D32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97018622"/>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how existing VTS practices could be 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r>
        <w:t>Plan for the future,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620DEE">
      <w:pPr>
        <w:pStyle w:val="BodyText"/>
        <w:numPr>
          <w:ilvl w:val="0"/>
          <w:numId w:val="75"/>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620DEE">
      <w:pPr>
        <w:pStyle w:val="BodyText"/>
        <w:numPr>
          <w:ilvl w:val="0"/>
          <w:numId w:val="75"/>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2" w:name="_Toc97018623"/>
      <w:r>
        <w:rPr>
          <w:caps w:val="0"/>
        </w:rPr>
        <w:lastRenderedPageBreak/>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620DEE">
      <w:pPr>
        <w:pStyle w:val="BodyText"/>
        <w:numPr>
          <w:ilvl w:val="0"/>
          <w:numId w:val="75"/>
        </w:numPr>
        <w:spacing w:before="60" w:after="60" w:line="240" w:lineRule="auto"/>
        <w:ind w:left="714" w:hanging="357"/>
      </w:pPr>
      <w:r>
        <w:t xml:space="preserve">Requisite technologies develop (e.g. digital communications and </w:t>
      </w:r>
      <w:r w:rsidR="00A67E65">
        <w:t xml:space="preserve">automated </w:t>
      </w:r>
      <w:r>
        <w:t>data exchange);</w:t>
      </w:r>
    </w:p>
    <w:p w14:paraId="48DCB33F" w14:textId="77777777" w:rsidR="007813F7" w:rsidRDefault="007813F7" w:rsidP="00620DEE">
      <w:pPr>
        <w:pStyle w:val="BodyText"/>
        <w:numPr>
          <w:ilvl w:val="0"/>
          <w:numId w:val="75"/>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620DEE">
      <w:pPr>
        <w:pStyle w:val="BodyText"/>
        <w:numPr>
          <w:ilvl w:val="0"/>
          <w:numId w:val="75"/>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08F74DC5" w:rsidR="00E71393" w:rsidRPr="00931262" w:rsidRDefault="00E71393" w:rsidP="00FA1154">
      <w:pPr>
        <w:pStyle w:val="BodyText"/>
        <w:spacing w:before="120" w:line="240" w:lineRule="auto"/>
        <w:rPr>
          <w:b/>
          <w:bCs/>
          <w:sz w:val="24"/>
          <w:szCs w:val="24"/>
        </w:rPr>
      </w:pPr>
      <w:r w:rsidRPr="00931262">
        <w:rPr>
          <w:b/>
          <w:bCs/>
          <w:sz w:val="24"/>
          <w:szCs w:val="24"/>
        </w:rPr>
        <w:t>Emerging trends, technologies</w:t>
      </w:r>
      <w:r w:rsidR="00931262">
        <w:rPr>
          <w:b/>
          <w:bCs/>
          <w:sz w:val="24"/>
          <w:szCs w:val="24"/>
        </w:rPr>
        <w:t>,</w:t>
      </w:r>
      <w:r w:rsidRPr="00931262">
        <w:rPr>
          <w:b/>
          <w:bCs/>
          <w:sz w:val="24"/>
          <w:szCs w:val="24"/>
        </w:rPr>
        <w:t xml:space="preserve"> and practices </w:t>
      </w:r>
    </w:p>
    <w:p w14:paraId="67F09338" w14:textId="7109BBBA" w:rsidR="006100AC" w:rsidRDefault="00301CE3" w:rsidP="006100AC">
      <w:pPr>
        <w:pStyle w:val="BodyTex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leGrid"/>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E8F2588" w:rsidR="00931262" w:rsidRPr="00D6251C" w:rsidRDefault="00931262" w:rsidP="00931262">
            <w:pPr>
              <w:pStyle w:val="TOC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p>
        </w:tc>
        <w:tc>
          <w:tcPr>
            <w:tcW w:w="1785" w:type="dxa"/>
            <w:shd w:val="clear" w:color="auto" w:fill="00B0F0"/>
            <w:vAlign w:val="center"/>
          </w:tcPr>
          <w:p w14:paraId="60AA93E9" w14:textId="46CE6816" w:rsidR="00931262" w:rsidRPr="00D6251C" w:rsidRDefault="00931262" w:rsidP="00931262">
            <w:pPr>
              <w:pStyle w:val="TOC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BodyTex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3136D675" w14:textId="0293E628" w:rsidR="00E71393" w:rsidRPr="00931262" w:rsidRDefault="00E71393" w:rsidP="006100AC">
      <w:pPr>
        <w:pStyle w:val="BodyText"/>
        <w:spacing w:before="120" w:line="240" w:lineRule="auto"/>
        <w:rPr>
          <w:b/>
          <w:bCs/>
          <w:sz w:val="24"/>
          <w:szCs w:val="24"/>
        </w:rPr>
      </w:pPr>
      <w:bookmarkStart w:id="4" w:name="_Hlk83913568"/>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leGrid"/>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pPr>
              <w:spacing w:before="60" w:line="240" w:lineRule="auto"/>
              <w:rPr>
                <w:rFonts w:cstheme="minorHAnsi"/>
                <w:b/>
                <w:bCs/>
                <w:sz w:val="20"/>
                <w:szCs w:val="20"/>
              </w:rPr>
              <w:pPrChange w:id="5" w:author="Unknown" w:date="2022-02-14T11:23:00Z">
                <w:pPr/>
              </w:pPrChange>
            </w:pPr>
          </w:p>
        </w:tc>
        <w:tc>
          <w:tcPr>
            <w:tcW w:w="8357" w:type="dxa"/>
          </w:tcPr>
          <w:p w14:paraId="4F77FF85" w14:textId="48D94278"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‘Ships</w:t>
            </w:r>
            <w:r w:rsidR="00003061">
              <w:rPr>
                <w:rStyle w:val="FootnoteReference"/>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pPr>
              <w:spacing w:before="60" w:line="240" w:lineRule="auto"/>
              <w:rPr>
                <w:rFonts w:cstheme="minorHAnsi"/>
                <w:b/>
                <w:bCs/>
                <w:sz w:val="20"/>
                <w:szCs w:val="20"/>
              </w:rPr>
              <w:pPrChange w:id="6" w:author="Unknown" w:date="2022-02-14T11:23:00Z">
                <w:pPr/>
              </w:pPrChange>
            </w:pPr>
          </w:p>
        </w:tc>
        <w:tc>
          <w:tcPr>
            <w:tcW w:w="8357" w:type="dxa"/>
          </w:tcPr>
          <w:p w14:paraId="7947ACC4" w14:textId="34EA4CDF"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FootnoteReference"/>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pPr>
              <w:spacing w:before="60" w:line="240" w:lineRule="auto"/>
              <w:rPr>
                <w:rFonts w:cstheme="minorHAnsi"/>
                <w:b/>
                <w:bCs/>
                <w:sz w:val="20"/>
                <w:szCs w:val="20"/>
              </w:rPr>
              <w:pPrChange w:id="7" w:author="Unknown" w:date="2022-02-14T11:23:00Z">
                <w:pPr/>
              </w:pPrChange>
            </w:pPr>
          </w:p>
        </w:tc>
        <w:tc>
          <w:tcPr>
            <w:tcW w:w="8357" w:type="dxa"/>
          </w:tcPr>
          <w:p w14:paraId="321EDFC8"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pPr>
              <w:spacing w:before="60" w:line="240" w:lineRule="auto"/>
              <w:rPr>
                <w:rFonts w:cstheme="minorHAnsi"/>
                <w:b/>
                <w:bCs/>
                <w:sz w:val="20"/>
                <w:szCs w:val="20"/>
              </w:rPr>
              <w:pPrChange w:id="8" w:author="Unknown" w:date="2022-02-14T11:23:00Z">
                <w:pPr/>
              </w:pPrChange>
            </w:pPr>
          </w:p>
        </w:tc>
        <w:tc>
          <w:tcPr>
            <w:tcW w:w="8357" w:type="dxa"/>
          </w:tcPr>
          <w:p w14:paraId="3BDE4B6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pPr>
              <w:spacing w:before="60" w:line="240" w:lineRule="auto"/>
              <w:rPr>
                <w:rFonts w:cstheme="minorHAnsi"/>
                <w:b/>
                <w:bCs/>
                <w:sz w:val="20"/>
                <w:szCs w:val="20"/>
              </w:rPr>
              <w:pPrChange w:id="9" w:author="Unknown" w:date="2022-02-14T11:23:00Z">
                <w:pPr/>
              </w:pPrChange>
            </w:pPr>
          </w:p>
        </w:tc>
        <w:tc>
          <w:tcPr>
            <w:tcW w:w="8357" w:type="dxa"/>
          </w:tcPr>
          <w:p w14:paraId="5C762BF6"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pPr>
              <w:spacing w:before="60" w:line="240" w:lineRule="auto"/>
              <w:rPr>
                <w:rFonts w:cstheme="minorHAnsi"/>
                <w:b/>
                <w:bCs/>
                <w:sz w:val="20"/>
                <w:szCs w:val="20"/>
              </w:rPr>
              <w:pPrChange w:id="10" w:author="Unknown" w:date="2022-02-14T11:23:00Z">
                <w:pPr/>
              </w:pPrChange>
            </w:pPr>
          </w:p>
        </w:tc>
        <w:tc>
          <w:tcPr>
            <w:tcW w:w="8357" w:type="dxa"/>
          </w:tcPr>
          <w:p w14:paraId="00E10E50"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pPr>
              <w:spacing w:before="60" w:line="240" w:lineRule="auto"/>
              <w:rPr>
                <w:rFonts w:cstheme="minorHAnsi"/>
                <w:b/>
                <w:bCs/>
                <w:sz w:val="20"/>
                <w:szCs w:val="20"/>
              </w:rPr>
              <w:pPrChange w:id="11" w:author="Unknown" w:date="2022-02-14T11:23:00Z">
                <w:pPr/>
              </w:pPrChange>
            </w:pPr>
          </w:p>
        </w:tc>
        <w:tc>
          <w:tcPr>
            <w:tcW w:w="8357" w:type="dxa"/>
          </w:tcPr>
          <w:p w14:paraId="2515EFEC"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pPr>
              <w:spacing w:before="60" w:line="240" w:lineRule="auto"/>
              <w:rPr>
                <w:rFonts w:cstheme="minorHAnsi"/>
                <w:b/>
                <w:bCs/>
                <w:sz w:val="20"/>
                <w:szCs w:val="20"/>
              </w:rPr>
              <w:pPrChange w:id="12" w:author="Unknown" w:date="2022-02-14T11:23:00Z">
                <w:pPr/>
              </w:pPrChange>
            </w:pPr>
          </w:p>
        </w:tc>
        <w:tc>
          <w:tcPr>
            <w:tcW w:w="8357" w:type="dxa"/>
          </w:tcPr>
          <w:p w14:paraId="47EC16E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pPr>
              <w:spacing w:before="60" w:line="240" w:lineRule="auto"/>
              <w:rPr>
                <w:rFonts w:cstheme="minorHAnsi"/>
                <w:b/>
                <w:bCs/>
                <w:sz w:val="20"/>
                <w:szCs w:val="20"/>
              </w:rPr>
              <w:pPrChange w:id="13" w:author="Unknown" w:date="2022-02-14T11:23:00Z">
                <w:pPr/>
              </w:pPrChange>
            </w:pPr>
          </w:p>
        </w:tc>
        <w:tc>
          <w:tcPr>
            <w:tcW w:w="8357" w:type="dxa"/>
          </w:tcPr>
          <w:p w14:paraId="5DA3CB4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pPr>
              <w:spacing w:before="60" w:line="240" w:lineRule="auto"/>
              <w:rPr>
                <w:sz w:val="20"/>
                <w:szCs w:val="20"/>
              </w:rPr>
              <w:pPrChange w:id="14" w:author="Unknown" w:date="2022-02-14T11:23:00Z">
                <w:pPr/>
              </w:pPrChange>
            </w:pPr>
          </w:p>
        </w:tc>
        <w:tc>
          <w:tcPr>
            <w:tcW w:w="8357" w:type="dxa"/>
          </w:tcPr>
          <w:p w14:paraId="6880CE74"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pPr>
              <w:spacing w:before="60" w:line="240" w:lineRule="auto"/>
              <w:rPr>
                <w:sz w:val="20"/>
                <w:szCs w:val="20"/>
              </w:rPr>
              <w:pPrChange w:id="15" w:author="Unknown" w:date="2022-02-14T11:23:00Z">
                <w:pPr/>
              </w:pPrChange>
            </w:pPr>
          </w:p>
        </w:tc>
        <w:tc>
          <w:tcPr>
            <w:tcW w:w="8357" w:type="dxa"/>
          </w:tcPr>
          <w:p w14:paraId="5F7F5247"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BodyTex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BodyTex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B70EC">
      <w:pPr>
        <w:pStyle w:val="BodyText"/>
        <w:numPr>
          <w:ilvl w:val="0"/>
          <w:numId w:val="63"/>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B70EC">
      <w:pPr>
        <w:pStyle w:val="BodyText"/>
        <w:numPr>
          <w:ilvl w:val="0"/>
          <w:numId w:val="63"/>
        </w:numPr>
        <w:spacing w:before="60" w:after="60" w:line="240" w:lineRule="auto"/>
      </w:pPr>
      <w:r>
        <w:t>Monitoring and m</w:t>
      </w:r>
      <w:r w:rsidRPr="00DB61A8">
        <w:t>anag</w:t>
      </w:r>
      <w:r>
        <w:t>ing ship traffic</w:t>
      </w:r>
    </w:p>
    <w:p w14:paraId="44681795" w14:textId="77777777" w:rsidR="004B70EC" w:rsidRPr="00DB61A8" w:rsidRDefault="004B70EC" w:rsidP="004B70EC">
      <w:pPr>
        <w:pStyle w:val="BodyText"/>
        <w:numPr>
          <w:ilvl w:val="0"/>
          <w:numId w:val="63"/>
        </w:numPr>
        <w:spacing w:before="60" w:after="60" w:line="240" w:lineRule="auto"/>
      </w:pPr>
      <w:r>
        <w:t>Responding to developing unsafe situations</w:t>
      </w:r>
    </w:p>
    <w:p w14:paraId="6CF113E9" w14:textId="77777777" w:rsidR="004B70EC" w:rsidRDefault="004B70EC" w:rsidP="00833437">
      <w:pPr>
        <w:pStyle w:val="BodyText"/>
        <w:spacing w:before="120" w:line="240" w:lineRule="auto"/>
      </w:pPr>
      <w:r w:rsidRPr="004B70EC">
        <w:t>Recognising future traffic will consist of ships with traditional bridge teams, onboard autonomous systems and RCCs and there will be significant changes to the IMO regulatory regime for ship movements (e.g. 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BodyTex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BodyTex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2A4138">
      <w:pPr>
        <w:pStyle w:val="BodyText"/>
        <w:numPr>
          <w:ilvl w:val="0"/>
          <w:numId w:val="102"/>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620DEE">
      <w:pPr>
        <w:pStyle w:val="BodyText"/>
        <w:numPr>
          <w:ilvl w:val="0"/>
          <w:numId w:val="76"/>
        </w:numPr>
      </w:pPr>
      <w:r>
        <w:t>SOLAS regulation V/12 (Vessel Traffic Services).</w:t>
      </w:r>
    </w:p>
    <w:p w14:paraId="0E50A3B4" w14:textId="5CEBD0AE" w:rsidR="00194826" w:rsidRDefault="00194826" w:rsidP="00620DEE">
      <w:pPr>
        <w:pStyle w:val="BodyText"/>
        <w:numPr>
          <w:ilvl w:val="0"/>
          <w:numId w:val="76"/>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BodyTex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77777777" w:rsidR="007D763D" w:rsidRPr="007D763D" w:rsidRDefault="007D763D" w:rsidP="00620DEE">
      <w:pPr>
        <w:pStyle w:val="BodyText"/>
        <w:numPr>
          <w:ilvl w:val="1"/>
          <w:numId w:val="76"/>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620DEE">
      <w:pPr>
        <w:pStyle w:val="BodyText"/>
        <w:numPr>
          <w:ilvl w:val="1"/>
          <w:numId w:val="76"/>
        </w:numPr>
        <w:spacing w:before="60" w:after="60" w:line="240" w:lineRule="auto"/>
        <w:ind w:left="1434" w:hanging="357"/>
        <w:rPr>
          <w:i/>
          <w:iCs/>
        </w:rPr>
      </w:pPr>
      <w:r w:rsidRPr="007D763D">
        <w:rPr>
          <w:i/>
          <w:iCs/>
        </w:rPr>
        <w:t>“</w:t>
      </w:r>
      <w:r w:rsidRPr="00AF34A1">
        <w:rPr>
          <w:i/>
          <w:iCs/>
        </w:rPr>
        <w:t>provide a framework to accommodate new trends (e.g. the development and implementation of Maritime Services, e-navigation development, etc).</w:t>
      </w:r>
    </w:p>
    <w:p w14:paraId="3863F91B" w14:textId="4B7D4964" w:rsidR="007D763D" w:rsidRDefault="009050EC" w:rsidP="007D763D">
      <w:pPr>
        <w:pStyle w:val="BodyTex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620DEE">
      <w:pPr>
        <w:pStyle w:val="BodyText"/>
        <w:numPr>
          <w:ilvl w:val="1"/>
          <w:numId w:val="76"/>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620DEE">
      <w:pPr>
        <w:pStyle w:val="BodyText"/>
        <w:numPr>
          <w:ilvl w:val="1"/>
          <w:numId w:val="76"/>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620DEE">
      <w:pPr>
        <w:pStyle w:val="BodyText"/>
        <w:numPr>
          <w:ilvl w:val="0"/>
          <w:numId w:val="76"/>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620DEE">
      <w:pPr>
        <w:pStyle w:val="BodyText"/>
        <w:numPr>
          <w:ilvl w:val="0"/>
          <w:numId w:val="76"/>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Heading1"/>
      </w:pPr>
      <w:bookmarkStart w:id="16" w:name="_Toc97018624"/>
      <w:r w:rsidRPr="006F7B9D">
        <w:t>INTRODUCTION</w:t>
      </w:r>
      <w:bookmarkEnd w:id="16"/>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r>
        <w:t>”;</w:t>
      </w:r>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17" w:name="_Toc97018625"/>
      <w:r w:rsidRPr="00C3114D">
        <w:t>Guiding Principles</w:t>
      </w:r>
      <w:bookmarkEnd w:id="17"/>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emerging practice, technology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18" w:name="_Toc97018626"/>
      <w:r>
        <w:t>DISCUSSION</w:t>
      </w:r>
      <w:bookmarkEnd w:id="18"/>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19" w:name="_Toc97018627"/>
      <w:r>
        <w:t>Expectations for ‘Future VTS’</w:t>
      </w:r>
      <w:bookmarkEnd w:id="19"/>
    </w:p>
    <w:p w14:paraId="4D16A2A0" w14:textId="77777777" w:rsidR="00DF1092" w:rsidRPr="00DF1092" w:rsidRDefault="00DF1092" w:rsidP="00DF1092">
      <w:pPr>
        <w:pStyle w:val="Heading2separationline"/>
      </w:pPr>
    </w:p>
    <w:p w14:paraId="7D7677E9" w14:textId="1B74F68D" w:rsidR="00DD28EC" w:rsidRDefault="00DD28EC" w:rsidP="00DD28EC">
      <w:pPr>
        <w:pStyle w:val="BodyText"/>
        <w:spacing w:before="120" w:line="240" w:lineRule="auto"/>
      </w:pPr>
      <w:bookmarkStart w:id="20" w:name="_Hlk97017691"/>
      <w:bookmarkStart w:id="2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620DEE">
      <w:pPr>
        <w:pStyle w:val="BodyText"/>
        <w:numPr>
          <w:ilvl w:val="0"/>
          <w:numId w:val="63"/>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620DEE">
      <w:pPr>
        <w:pStyle w:val="BodyText"/>
        <w:numPr>
          <w:ilvl w:val="0"/>
          <w:numId w:val="63"/>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620DEE">
      <w:pPr>
        <w:pStyle w:val="BodyText"/>
        <w:numPr>
          <w:ilvl w:val="0"/>
          <w:numId w:val="63"/>
        </w:numPr>
        <w:spacing w:before="60" w:after="60" w:line="240" w:lineRule="auto"/>
      </w:pPr>
      <w:bookmarkStart w:id="22" w:name="_Hlk90892193"/>
      <w:r>
        <w:t>Responding to developing unsafe situations</w:t>
      </w:r>
    </w:p>
    <w:bookmarkEnd w:id="20"/>
    <w:bookmarkEnd w:id="22"/>
    <w:p w14:paraId="1DC7DBF1" w14:textId="28152A49" w:rsidR="00DD28EC" w:rsidRDefault="004A19A0" w:rsidP="004A19A0">
      <w:pPr>
        <w:pStyle w:val="BodyTex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 xml:space="preserve">(e.g. 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p w14:paraId="754DC114" w14:textId="2BBE6853" w:rsidR="00DD28EC" w:rsidRDefault="0005749A" w:rsidP="00DD28EC">
      <w:pPr>
        <w:pStyle w:val="Heading3"/>
      </w:pPr>
      <w:bookmarkStart w:id="23" w:name="_Toc97018628"/>
      <w:bookmarkEnd w:id="21"/>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23"/>
    </w:p>
    <w:p w14:paraId="699662FF" w14:textId="7CE4ACAC" w:rsidR="00050A53" w:rsidRDefault="00050A53" w:rsidP="00A0354E">
      <w:pPr>
        <w:pStyle w:val="BodyText"/>
        <w:spacing w:before="120" w:line="240" w:lineRule="auto"/>
      </w:pPr>
      <w:bookmarkStart w:id="24"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B25152">
      <w:pPr>
        <w:pStyle w:val="BodyText"/>
        <w:numPr>
          <w:ilvl w:val="0"/>
          <w:numId w:val="86"/>
        </w:numPr>
        <w:spacing w:before="60" w:after="60" w:line="240" w:lineRule="auto"/>
        <w:ind w:left="714" w:hanging="357"/>
      </w:pPr>
      <w:r>
        <w:t>position, identity, intention, and movements of ships</w:t>
      </w:r>
    </w:p>
    <w:p w14:paraId="52B1DF68" w14:textId="07E269CC" w:rsidR="00050A53" w:rsidRDefault="00050A53" w:rsidP="00B25152">
      <w:pPr>
        <w:pStyle w:val="BodyText"/>
        <w:numPr>
          <w:ilvl w:val="0"/>
          <w:numId w:val="86"/>
        </w:numPr>
        <w:spacing w:before="60" w:after="60" w:line="240" w:lineRule="auto"/>
        <w:ind w:left="714" w:hanging="357"/>
      </w:pPr>
      <w:r>
        <w:t>maritime safety information</w:t>
      </w:r>
    </w:p>
    <w:p w14:paraId="1D8C2431" w14:textId="582C40BC" w:rsidR="00050A53" w:rsidRDefault="00050A53" w:rsidP="00B25152">
      <w:pPr>
        <w:pStyle w:val="BodyText"/>
        <w:numPr>
          <w:ilvl w:val="0"/>
          <w:numId w:val="86"/>
        </w:numPr>
        <w:spacing w:before="60" w:after="60" w:line="240" w:lineRule="auto"/>
        <w:ind w:left="714" w:hanging="357"/>
      </w:pPr>
      <w:r>
        <w:t>limitations of ships in the VTS area that may impose restrictions on the navigation of other ships (e.g. manoeuvrability), or any other potential hindrances</w:t>
      </w:r>
    </w:p>
    <w:p w14:paraId="74B12984" w14:textId="46BEBA4A" w:rsidR="00050A53" w:rsidRDefault="00050A53" w:rsidP="00B25152">
      <w:pPr>
        <w:pStyle w:val="BodyText"/>
        <w:numPr>
          <w:ilvl w:val="0"/>
          <w:numId w:val="86"/>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B25152">
      <w:pPr>
        <w:pStyle w:val="BodyText"/>
        <w:numPr>
          <w:ilvl w:val="0"/>
          <w:numId w:val="86"/>
        </w:numPr>
        <w:spacing w:before="60" w:after="60" w:line="240" w:lineRule="auto"/>
        <w:ind w:left="714" w:hanging="357"/>
      </w:pPr>
      <w:r>
        <w:t>support for, and cooperation with, allied services</w:t>
      </w:r>
    </w:p>
    <w:bookmarkEnd w:id="24"/>
    <w:p w14:paraId="6968B5D8" w14:textId="57CF27B5" w:rsidR="00A0354E" w:rsidRDefault="00A0354E" w:rsidP="00A0354E">
      <w:pPr>
        <w:pStyle w:val="BodyTex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BodyTex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BodyTex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B25152">
            <w:pPr>
              <w:pStyle w:val="BodyText"/>
              <w:numPr>
                <w:ilvl w:val="0"/>
                <w:numId w:val="93"/>
              </w:numPr>
              <w:spacing w:before="60" w:after="60" w:line="240" w:lineRule="auto"/>
              <w:ind w:left="714" w:hanging="357"/>
            </w:pPr>
            <w:r>
              <w:t>‘Ships</w:t>
            </w:r>
            <w:r w:rsidR="003508BC">
              <w:rPr>
                <w:rStyle w:val="FootnoteReference"/>
              </w:rPr>
              <w:footnoteReference w:id="3"/>
            </w:r>
            <w:r>
              <w:t xml:space="preserve">’ to provide reports and information required by a VTS. </w:t>
            </w:r>
          </w:p>
          <w:p w14:paraId="27A9681A" w14:textId="7DE31362" w:rsidR="0034783C" w:rsidRDefault="0034783C" w:rsidP="00B25152">
            <w:pPr>
              <w:pStyle w:val="BodyText"/>
              <w:numPr>
                <w:ilvl w:val="0"/>
                <w:numId w:val="93"/>
              </w:numPr>
              <w:spacing w:before="60" w:after="60" w:line="240" w:lineRule="auto"/>
              <w:ind w:left="714" w:hanging="357"/>
            </w:pPr>
            <w:r>
              <w:t>VTS to provide ‘ships’ with information on factors that may influence ship movements and assist ‘onboard</w:t>
            </w:r>
            <w:r w:rsidR="003508BC">
              <w:rPr>
                <w:rStyle w:val="FootnoteReference"/>
              </w:rPr>
              <w:footnoteReference w:id="4"/>
            </w:r>
            <w:r>
              <w:t>’ decision-making.</w:t>
            </w:r>
          </w:p>
          <w:p w14:paraId="218EDDAA" w14:textId="77777777" w:rsidR="007A3AC0" w:rsidRDefault="00A0354E" w:rsidP="00B25152">
            <w:pPr>
              <w:pStyle w:val="BodyText"/>
              <w:numPr>
                <w:ilvl w:val="0"/>
                <w:numId w:val="93"/>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BodyTex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BodyTex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BodyTex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leGrid"/>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BodyTex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BodyTex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B25152">
            <w:pPr>
              <w:pStyle w:val="BodyText"/>
              <w:numPr>
                <w:ilvl w:val="0"/>
                <w:numId w:val="87"/>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B25152">
            <w:pPr>
              <w:pStyle w:val="BodyText"/>
              <w:numPr>
                <w:ilvl w:val="0"/>
                <w:numId w:val="87"/>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BodyTex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Heading3"/>
      </w:pPr>
      <w:bookmarkStart w:id="25" w:name="_Toc97018629"/>
      <w:r>
        <w:t>Monitoring</w:t>
      </w:r>
      <w:r w:rsidR="00E84C79">
        <w:t xml:space="preserve"> and</w:t>
      </w:r>
      <w:r w:rsidR="001F1B92">
        <w:t xml:space="preserve"> </w:t>
      </w:r>
      <w:r w:rsidR="00745C69" w:rsidRPr="002739DA">
        <w:t>Management</w:t>
      </w:r>
      <w:r w:rsidR="00745C69">
        <w:t xml:space="preserve"> of ship traffic</w:t>
      </w:r>
      <w:bookmarkEnd w:id="25"/>
    </w:p>
    <w:p w14:paraId="47962139" w14:textId="630C9D79" w:rsidR="001C7C09" w:rsidRDefault="001C7C09" w:rsidP="001C7C09">
      <w:pPr>
        <w:pStyle w:val="BodyText"/>
      </w:pPr>
      <w:r>
        <w:t>VTS monitors and manages ship traffic to ensure the safety and efficiency of ship movements through, for example:</w:t>
      </w:r>
    </w:p>
    <w:p w14:paraId="0738CDCB" w14:textId="509B7C1D" w:rsidR="001C7C09" w:rsidRDefault="001C7C09" w:rsidP="00B25152">
      <w:pPr>
        <w:pStyle w:val="BodyText"/>
        <w:numPr>
          <w:ilvl w:val="0"/>
          <w:numId w:val="88"/>
        </w:numPr>
        <w:spacing w:before="60" w:after="60" w:line="240" w:lineRule="auto"/>
        <w:ind w:left="714" w:hanging="357"/>
      </w:pPr>
      <w:r>
        <w:t>planning ship movements in advance</w:t>
      </w:r>
    </w:p>
    <w:p w14:paraId="293B9214" w14:textId="5087DCB0" w:rsidR="001C7C09" w:rsidRDefault="001C7C09" w:rsidP="00B25152">
      <w:pPr>
        <w:pStyle w:val="BodyText"/>
        <w:numPr>
          <w:ilvl w:val="0"/>
          <w:numId w:val="88"/>
        </w:numPr>
        <w:spacing w:before="60" w:after="60" w:line="240" w:lineRule="auto"/>
        <w:ind w:left="714" w:hanging="357"/>
      </w:pPr>
      <w:r>
        <w:t>organizing ships under way</w:t>
      </w:r>
    </w:p>
    <w:p w14:paraId="6D5FDEFB" w14:textId="28E6D0CC" w:rsidR="001C7C09" w:rsidRDefault="001C7C09" w:rsidP="00B25152">
      <w:pPr>
        <w:pStyle w:val="BodyText"/>
        <w:numPr>
          <w:ilvl w:val="0"/>
          <w:numId w:val="88"/>
        </w:numPr>
        <w:spacing w:before="60" w:after="60" w:line="240" w:lineRule="auto"/>
        <w:ind w:left="714" w:hanging="357"/>
      </w:pPr>
      <w:r>
        <w:t>organizing space allocation</w:t>
      </w:r>
    </w:p>
    <w:p w14:paraId="11FA3B99" w14:textId="71A9A39F" w:rsidR="001C7C09" w:rsidRDefault="001C7C09" w:rsidP="00B25152">
      <w:pPr>
        <w:pStyle w:val="BodyText"/>
        <w:numPr>
          <w:ilvl w:val="0"/>
          <w:numId w:val="88"/>
        </w:numPr>
        <w:spacing w:before="60" w:after="60" w:line="240" w:lineRule="auto"/>
        <w:ind w:left="714" w:hanging="357"/>
      </w:pPr>
      <w:r>
        <w:t>establishing a system of traffic clearances</w:t>
      </w:r>
    </w:p>
    <w:p w14:paraId="47CD0C29" w14:textId="254DC939" w:rsidR="001C7C09" w:rsidRDefault="001C7C09" w:rsidP="00B25152">
      <w:pPr>
        <w:pStyle w:val="BodyText"/>
        <w:numPr>
          <w:ilvl w:val="0"/>
          <w:numId w:val="88"/>
        </w:numPr>
        <w:spacing w:before="60" w:after="60" w:line="240" w:lineRule="auto"/>
        <w:ind w:left="714" w:hanging="357"/>
      </w:pPr>
      <w:r>
        <w:t>establishing a system of voyage or passage plans</w:t>
      </w:r>
    </w:p>
    <w:p w14:paraId="205867D9" w14:textId="430F56EF" w:rsidR="001C7C09" w:rsidRDefault="001C7C09" w:rsidP="00B25152">
      <w:pPr>
        <w:pStyle w:val="BodyText"/>
        <w:numPr>
          <w:ilvl w:val="0"/>
          <w:numId w:val="88"/>
        </w:numPr>
        <w:spacing w:before="60" w:after="60" w:line="240" w:lineRule="auto"/>
        <w:ind w:left="714" w:hanging="357"/>
      </w:pPr>
      <w:r>
        <w:t>providing route advice</w:t>
      </w:r>
    </w:p>
    <w:p w14:paraId="6A67946B" w14:textId="53ECB21B" w:rsidR="001C7C09" w:rsidRDefault="001C7C09" w:rsidP="00B25152">
      <w:pPr>
        <w:pStyle w:val="BodyText"/>
        <w:numPr>
          <w:ilvl w:val="0"/>
          <w:numId w:val="88"/>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BodyTex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BodyTex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BodyTex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B25152">
            <w:pPr>
              <w:pStyle w:val="BodyText"/>
              <w:numPr>
                <w:ilvl w:val="0"/>
                <w:numId w:val="89"/>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B25152">
            <w:pPr>
              <w:pStyle w:val="BodyText"/>
              <w:numPr>
                <w:ilvl w:val="0"/>
                <w:numId w:val="89"/>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B25152">
            <w:pPr>
              <w:pStyle w:val="BodyText"/>
              <w:numPr>
                <w:ilvl w:val="0"/>
                <w:numId w:val="89"/>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BodyTex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Heading3"/>
      </w:pPr>
      <w:bookmarkStart w:id="26" w:name="_Toc97018630"/>
      <w:r w:rsidRPr="00E84C79">
        <w:t>Responding to developing unsafe situations</w:t>
      </w:r>
      <w:bookmarkEnd w:id="26"/>
    </w:p>
    <w:p w14:paraId="3339EAF0" w14:textId="42455DBA" w:rsidR="00FC3502" w:rsidRDefault="00971C43" w:rsidP="00FC3502">
      <w:pPr>
        <w:pStyle w:val="BodyText"/>
      </w:pPr>
      <w:r>
        <w:t>A VTS respond</w:t>
      </w:r>
      <w:r w:rsidR="00A56380">
        <w:t>s</w:t>
      </w:r>
      <w:r>
        <w:t xml:space="preserve"> to developing unsafe situations such as:</w:t>
      </w:r>
    </w:p>
    <w:p w14:paraId="2AAA7C33" w14:textId="6BE13542" w:rsidR="00FC3502" w:rsidRDefault="00FC3502" w:rsidP="00B25152">
      <w:pPr>
        <w:pStyle w:val="BodyText"/>
        <w:numPr>
          <w:ilvl w:val="0"/>
          <w:numId w:val="90"/>
        </w:numPr>
        <w:spacing w:before="60" w:after="60" w:line="240" w:lineRule="auto"/>
        <w:ind w:left="714" w:hanging="357"/>
      </w:pPr>
      <w:r>
        <w:t>a ship unsure of its route or position</w:t>
      </w:r>
    </w:p>
    <w:p w14:paraId="696B74A3" w14:textId="69F240DF" w:rsidR="00FC3502" w:rsidRDefault="00FC3502" w:rsidP="00B25152">
      <w:pPr>
        <w:pStyle w:val="BodyText"/>
        <w:numPr>
          <w:ilvl w:val="0"/>
          <w:numId w:val="90"/>
        </w:numPr>
        <w:spacing w:before="60" w:after="60" w:line="240" w:lineRule="auto"/>
        <w:ind w:left="714" w:hanging="357"/>
      </w:pPr>
      <w:r>
        <w:t>a ship deviating from the route</w:t>
      </w:r>
    </w:p>
    <w:p w14:paraId="5A666F53" w14:textId="759FFA08" w:rsidR="00FC3502" w:rsidRDefault="00FC3502" w:rsidP="00B25152">
      <w:pPr>
        <w:pStyle w:val="BodyText"/>
        <w:numPr>
          <w:ilvl w:val="0"/>
          <w:numId w:val="90"/>
        </w:numPr>
        <w:spacing w:before="60" w:after="60" w:line="240" w:lineRule="auto"/>
        <w:ind w:left="714" w:hanging="357"/>
      </w:pPr>
      <w:r>
        <w:t>a ship requiring guidance to an anchoring position</w:t>
      </w:r>
    </w:p>
    <w:p w14:paraId="206784A3" w14:textId="7A71EB60" w:rsidR="00FC3502" w:rsidRDefault="00FC3502" w:rsidP="00B25152">
      <w:pPr>
        <w:pStyle w:val="BodyText"/>
        <w:numPr>
          <w:ilvl w:val="0"/>
          <w:numId w:val="90"/>
        </w:numPr>
        <w:spacing w:before="60" w:after="60" w:line="240" w:lineRule="auto"/>
        <w:ind w:left="714" w:hanging="357"/>
      </w:pPr>
      <w:r>
        <w:t>a ship that has defects or deficiencies, such as navigation or manoeuvring equipment failure</w:t>
      </w:r>
    </w:p>
    <w:p w14:paraId="3E581E6F" w14:textId="4DE56BD3" w:rsidR="00FC3502" w:rsidRDefault="00FC3502" w:rsidP="00B25152">
      <w:pPr>
        <w:pStyle w:val="BodyText"/>
        <w:numPr>
          <w:ilvl w:val="0"/>
          <w:numId w:val="90"/>
        </w:numPr>
        <w:spacing w:before="60" w:after="60" w:line="240" w:lineRule="auto"/>
        <w:ind w:left="714" w:hanging="357"/>
      </w:pPr>
      <w:r>
        <w:t>severe meteorological conditions (e.g. low visibility, strong winds)</w:t>
      </w:r>
    </w:p>
    <w:p w14:paraId="4E484D77" w14:textId="4B5057CC" w:rsidR="00FC3502" w:rsidRDefault="00FC3502" w:rsidP="00B25152">
      <w:pPr>
        <w:pStyle w:val="BodyText"/>
        <w:numPr>
          <w:ilvl w:val="0"/>
          <w:numId w:val="90"/>
        </w:numPr>
        <w:spacing w:before="60" w:after="60" w:line="240" w:lineRule="auto"/>
        <w:ind w:left="714" w:hanging="357"/>
      </w:pPr>
      <w:r>
        <w:t>a ship at risk of grounding or collision</w:t>
      </w:r>
    </w:p>
    <w:p w14:paraId="76087608" w14:textId="5BF82A4C" w:rsidR="00FC3502" w:rsidRDefault="00FC3502" w:rsidP="00B25152">
      <w:pPr>
        <w:pStyle w:val="BodyText"/>
        <w:numPr>
          <w:ilvl w:val="0"/>
          <w:numId w:val="90"/>
        </w:numPr>
        <w:spacing w:before="60" w:after="60" w:line="240" w:lineRule="auto"/>
        <w:ind w:left="714" w:hanging="357"/>
      </w:pPr>
      <w:r>
        <w:t>emergency response or support for emergency services</w:t>
      </w:r>
    </w:p>
    <w:p w14:paraId="25949D3E" w14:textId="77777777" w:rsidR="005448B5" w:rsidRDefault="00971C43" w:rsidP="005448B5">
      <w:pPr>
        <w:pStyle w:val="BodyTex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B25152">
      <w:pPr>
        <w:pStyle w:val="BodyText"/>
        <w:numPr>
          <w:ilvl w:val="0"/>
          <w:numId w:val="92"/>
        </w:numPr>
        <w:spacing w:before="60" w:after="60" w:line="240" w:lineRule="auto"/>
      </w:pPr>
      <w:r>
        <w:t>essential navigational information to assist on board navigational decision-making</w:t>
      </w:r>
      <w:r w:rsidR="005448B5">
        <w:t>.</w:t>
      </w:r>
    </w:p>
    <w:p w14:paraId="048D7C8C" w14:textId="0F451F64" w:rsidR="00971C43" w:rsidRDefault="00A30258" w:rsidP="00B25152">
      <w:pPr>
        <w:pStyle w:val="BodyText"/>
        <w:numPr>
          <w:ilvl w:val="0"/>
          <w:numId w:val="91"/>
        </w:numPr>
        <w:spacing w:before="60" w:line="240" w:lineRule="auto"/>
        <w:ind w:left="765" w:hanging="357"/>
      </w:pPr>
      <w:r>
        <w:t>navigational advice and/or instruction.</w:t>
      </w:r>
    </w:p>
    <w:tbl>
      <w:tblPr>
        <w:tblStyle w:val="TableGrid"/>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BodyTex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BodyTex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B25152">
            <w:pPr>
              <w:pStyle w:val="BodyText"/>
              <w:numPr>
                <w:ilvl w:val="0"/>
                <w:numId w:val="92"/>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B25152">
            <w:pPr>
              <w:pStyle w:val="BodyText"/>
              <w:numPr>
                <w:ilvl w:val="0"/>
                <w:numId w:val="91"/>
              </w:numPr>
              <w:spacing w:before="60" w:line="240" w:lineRule="auto"/>
              <w:ind w:left="765" w:hanging="357"/>
            </w:pPr>
            <w:r>
              <w:t>navigational advice and/or instruction as appropriate.</w:t>
            </w:r>
          </w:p>
        </w:tc>
      </w:tr>
    </w:tbl>
    <w:p w14:paraId="74140574" w14:textId="6B8724DB" w:rsidR="00E60D43" w:rsidRDefault="00E60D43" w:rsidP="00971C43">
      <w:pPr>
        <w:pStyle w:val="BodyText"/>
        <w:spacing w:before="60" w:after="60" w:line="240" w:lineRule="auto"/>
      </w:pPr>
    </w:p>
    <w:p w14:paraId="3A9DDC78" w14:textId="45A06E30" w:rsidR="006E28C8" w:rsidRDefault="006E28C8" w:rsidP="00726183">
      <w:pPr>
        <w:pStyle w:val="Heading2"/>
      </w:pPr>
      <w:bookmarkStart w:id="27" w:name="_Toc97018631"/>
      <w:r>
        <w:t>Realising the Expectations</w:t>
      </w:r>
      <w:bookmarkEnd w:id="27"/>
    </w:p>
    <w:p w14:paraId="569996D2" w14:textId="0A6A9067" w:rsidR="008A1F6F" w:rsidRPr="008A1F6F" w:rsidRDefault="008A1F6F" w:rsidP="00971C43">
      <w:pPr>
        <w:pStyle w:val="BodyText"/>
        <w:spacing w:before="60" w:after="60" w:line="240" w:lineRule="auto"/>
      </w:pPr>
      <w:r w:rsidRPr="008A1F6F">
        <w:rPr>
          <w:highlight w:val="yellow"/>
        </w:rPr>
        <w:t xml:space="preserve">Intent of this section </w:t>
      </w:r>
      <w:bookmarkStart w:id="28" w:name="_Hlk96975742"/>
      <w:r w:rsidRPr="008A1F6F">
        <w:rPr>
          <w:highlight w:val="yellow"/>
        </w:rPr>
        <w:t>is to explore ‘</w:t>
      </w:r>
      <w:r w:rsidRPr="003508BC">
        <w:rPr>
          <w:i/>
          <w:iCs/>
          <w:highlight w:val="yellow"/>
        </w:rPr>
        <w:t>How we get there’</w:t>
      </w:r>
      <w:r w:rsidRPr="008A1F6F">
        <w:rPr>
          <w:highlight w:val="yellow"/>
        </w:rPr>
        <w:t>, ‘</w:t>
      </w:r>
      <w:r w:rsidRPr="003508BC">
        <w:rPr>
          <w:i/>
          <w:iCs/>
          <w:highlight w:val="yellow"/>
        </w:rPr>
        <w:t>what is needed</w:t>
      </w:r>
      <w:r w:rsidRPr="008A1F6F">
        <w:rPr>
          <w:highlight w:val="yellow"/>
        </w:rPr>
        <w:t>’ in moving to ‘future VTS’ in terms of requirements/functionality</w:t>
      </w:r>
      <w:bookmarkEnd w:id="28"/>
      <w:r w:rsidRPr="008A1F6F">
        <w:rPr>
          <w:highlight w:val="yellow"/>
        </w:rPr>
        <w:t>.</w:t>
      </w:r>
    </w:p>
    <w:p w14:paraId="5CDA7D63" w14:textId="58999B08" w:rsidR="00482927" w:rsidRPr="008A1F6F" w:rsidRDefault="00482927" w:rsidP="00971C43">
      <w:pPr>
        <w:pStyle w:val="BodyText"/>
        <w:spacing w:before="60" w:after="60" w:line="240" w:lineRule="auto"/>
        <w:rPr>
          <w:b/>
          <w:bCs/>
          <w:i/>
          <w:iCs/>
        </w:rPr>
      </w:pPr>
      <w:r w:rsidRPr="008A1F6F">
        <w:rPr>
          <w:b/>
          <w:bCs/>
          <w:i/>
          <w:iCs/>
        </w:rPr>
        <w:t>Summary</w:t>
      </w:r>
      <w:r w:rsidR="005D3C94" w:rsidRPr="008A1F6F">
        <w:rPr>
          <w:b/>
          <w:bCs/>
          <w:i/>
          <w:iCs/>
        </w:rPr>
        <w:t xml:space="preserve"> / Working table</w:t>
      </w:r>
    </w:p>
    <w:tbl>
      <w:tblPr>
        <w:tblStyle w:val="TableGrid"/>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BodyTex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BodyTex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BodyTex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BodyTex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BodyTex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pPr>
              <w:spacing w:before="60" w:line="240" w:lineRule="auto"/>
              <w:rPr>
                <w:rFonts w:cstheme="minorHAnsi"/>
                <w:b/>
                <w:bCs/>
                <w:sz w:val="20"/>
                <w:szCs w:val="20"/>
              </w:rPr>
              <w:pPrChange w:id="29" w:author="Unknown" w:date="2022-02-14T11:23:00Z">
                <w:pPr/>
              </w:pPrChange>
            </w:pPr>
          </w:p>
        </w:tc>
        <w:tc>
          <w:tcPr>
            <w:tcW w:w="3180" w:type="dxa"/>
          </w:tcPr>
          <w:p w14:paraId="02F3EEBE"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pPr>
              <w:spacing w:before="60" w:line="240" w:lineRule="auto"/>
              <w:rPr>
                <w:rFonts w:cstheme="minorHAnsi"/>
                <w:b/>
                <w:bCs/>
                <w:sz w:val="20"/>
                <w:szCs w:val="20"/>
              </w:rPr>
              <w:pPrChange w:id="30" w:author="Unknown" w:date="2022-02-14T11:23:00Z">
                <w:pPr/>
              </w:pPrChange>
            </w:pPr>
          </w:p>
        </w:tc>
        <w:tc>
          <w:tcPr>
            <w:tcW w:w="3180" w:type="dxa"/>
          </w:tcPr>
          <w:p w14:paraId="6614E323"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pPr>
              <w:spacing w:before="60" w:line="240" w:lineRule="auto"/>
              <w:rPr>
                <w:rFonts w:cstheme="minorHAnsi"/>
                <w:b/>
                <w:bCs/>
                <w:sz w:val="20"/>
                <w:szCs w:val="20"/>
              </w:rPr>
              <w:pPrChange w:id="31" w:author="Unknown" w:date="2022-02-14T11:23:00Z">
                <w:pPr/>
              </w:pPrChange>
            </w:pPr>
          </w:p>
        </w:tc>
        <w:tc>
          <w:tcPr>
            <w:tcW w:w="3180" w:type="dxa"/>
          </w:tcPr>
          <w:p w14:paraId="65F14B62"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pPr>
              <w:spacing w:before="60" w:line="240" w:lineRule="auto"/>
              <w:rPr>
                <w:rFonts w:cstheme="minorHAnsi"/>
                <w:b/>
                <w:bCs/>
                <w:sz w:val="20"/>
                <w:szCs w:val="20"/>
              </w:rPr>
              <w:pPrChange w:id="32" w:author="Unknown" w:date="2022-02-14T11:23:00Z">
                <w:pPr/>
              </w:pPrChange>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028DB3FB" w14:textId="77777777" w:rsidR="006E28C8" w:rsidRPr="002922EB" w:rsidRDefault="006E28C8" w:rsidP="00A3332D">
            <w:pPr>
              <w:spacing w:before="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pPr>
              <w:spacing w:before="60" w:line="240" w:lineRule="auto"/>
              <w:rPr>
                <w:rFonts w:cstheme="minorHAnsi"/>
                <w:b/>
                <w:bCs/>
                <w:sz w:val="20"/>
                <w:szCs w:val="20"/>
              </w:rPr>
              <w:pPrChange w:id="33" w:author="Unknown" w:date="2022-02-14T11:23:00Z">
                <w:pPr/>
              </w:pPrChange>
            </w:pPr>
          </w:p>
        </w:tc>
        <w:tc>
          <w:tcPr>
            <w:tcW w:w="3180" w:type="dxa"/>
          </w:tcPr>
          <w:p w14:paraId="270023B7"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pPr>
              <w:spacing w:before="60" w:line="240" w:lineRule="auto"/>
              <w:rPr>
                <w:rFonts w:cstheme="minorHAnsi"/>
                <w:b/>
                <w:bCs/>
                <w:sz w:val="20"/>
                <w:szCs w:val="20"/>
              </w:rPr>
              <w:pPrChange w:id="34" w:author="Unknown" w:date="2022-02-14T11:23:00Z">
                <w:pPr/>
              </w:pPrChange>
            </w:pPr>
          </w:p>
        </w:tc>
        <w:tc>
          <w:tcPr>
            <w:tcW w:w="3180" w:type="dxa"/>
          </w:tcPr>
          <w:p w14:paraId="3B6C5BC6"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6E28C8">
            <w:pPr>
              <w:pStyle w:val="ListParagraph"/>
              <w:numPr>
                <w:ilvl w:val="0"/>
                <w:numId w:val="60"/>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6E28C8">
            <w:pPr>
              <w:numPr>
                <w:ilvl w:val="1"/>
                <w:numId w:val="60"/>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6E28C8">
            <w:pPr>
              <w:numPr>
                <w:ilvl w:val="1"/>
                <w:numId w:val="60"/>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pPr>
              <w:spacing w:before="60" w:line="240" w:lineRule="auto"/>
              <w:rPr>
                <w:rFonts w:cstheme="minorHAnsi"/>
                <w:b/>
                <w:bCs/>
                <w:sz w:val="20"/>
                <w:szCs w:val="20"/>
              </w:rPr>
              <w:pPrChange w:id="35" w:author="Unknown" w:date="2022-02-14T11:23:00Z">
                <w:pPr/>
              </w:pPrChange>
            </w:pPr>
          </w:p>
        </w:tc>
        <w:tc>
          <w:tcPr>
            <w:tcW w:w="3180" w:type="dxa"/>
          </w:tcPr>
          <w:p w14:paraId="5EA20175"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pPr>
              <w:spacing w:before="60" w:line="240" w:lineRule="auto"/>
              <w:rPr>
                <w:rFonts w:cstheme="minorHAnsi"/>
                <w:b/>
                <w:bCs/>
                <w:sz w:val="20"/>
                <w:szCs w:val="20"/>
              </w:rPr>
              <w:pPrChange w:id="36" w:author="Unknown" w:date="2022-02-14T11:23:00Z">
                <w:pPr/>
              </w:pPrChange>
            </w:pPr>
          </w:p>
        </w:tc>
        <w:tc>
          <w:tcPr>
            <w:tcW w:w="3180" w:type="dxa"/>
          </w:tcPr>
          <w:p w14:paraId="08E179EF"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pPr>
              <w:spacing w:before="60" w:line="240" w:lineRule="auto"/>
              <w:rPr>
                <w:rFonts w:cstheme="minorHAnsi"/>
                <w:b/>
                <w:bCs/>
                <w:sz w:val="20"/>
                <w:szCs w:val="20"/>
              </w:rPr>
              <w:pPrChange w:id="37" w:author="Unknown" w:date="2022-02-14T11:23:00Z">
                <w:pPr/>
              </w:pPrChange>
            </w:pPr>
          </w:p>
        </w:tc>
        <w:tc>
          <w:tcPr>
            <w:tcW w:w="3180" w:type="dxa"/>
          </w:tcPr>
          <w:p w14:paraId="1FA1930D"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77F4DA4" w14:textId="77777777" w:rsidR="00A3332D" w:rsidRPr="002922EB" w:rsidRDefault="00A3332D" w:rsidP="00D53332">
            <w:pPr>
              <w:spacing w:before="60" w:line="240" w:lineRule="auto"/>
              <w:rPr>
                <w:rFonts w:cstheme="minorHAnsi"/>
                <w:sz w:val="20"/>
                <w:szCs w:val="20"/>
              </w:rPr>
            </w:pPr>
          </w:p>
        </w:tc>
      </w:tr>
      <w:tr w:rsidR="00A3332D" w:rsidRPr="00447BC2" w14:paraId="7ED68926" w14:textId="49D26E36" w:rsidTr="003A69FB">
        <w:tc>
          <w:tcPr>
            <w:tcW w:w="1210" w:type="dxa"/>
            <w:vMerge/>
          </w:tcPr>
          <w:p w14:paraId="760EEC69" w14:textId="77777777" w:rsidR="00A3332D" w:rsidRPr="002922EB" w:rsidRDefault="00A3332D">
            <w:pPr>
              <w:spacing w:before="60" w:line="240" w:lineRule="auto"/>
              <w:rPr>
                <w:rFonts w:cstheme="minorHAnsi"/>
                <w:sz w:val="20"/>
                <w:szCs w:val="20"/>
              </w:rPr>
              <w:pPrChange w:id="38" w:author="Unknown" w:date="2022-02-14T11:23:00Z">
                <w:pPr/>
              </w:pPrChange>
            </w:pPr>
          </w:p>
        </w:tc>
        <w:tc>
          <w:tcPr>
            <w:tcW w:w="3180" w:type="dxa"/>
          </w:tcPr>
          <w:p w14:paraId="35906098"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pPr>
              <w:spacing w:before="60" w:line="240" w:lineRule="auto"/>
              <w:rPr>
                <w:rFonts w:cstheme="minorHAnsi"/>
                <w:sz w:val="20"/>
                <w:szCs w:val="20"/>
              </w:rPr>
              <w:pPrChange w:id="39" w:author="Unknown" w:date="2022-02-14T11:23:00Z">
                <w:pPr/>
              </w:pPrChange>
            </w:pPr>
          </w:p>
        </w:tc>
        <w:tc>
          <w:tcPr>
            <w:tcW w:w="3180" w:type="dxa"/>
          </w:tcPr>
          <w:p w14:paraId="646DA0FE"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77777777" w:rsidR="00482927" w:rsidRDefault="00482927" w:rsidP="00971C43">
      <w:pPr>
        <w:pStyle w:val="BodyText"/>
        <w:spacing w:before="60" w:after="6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5C587F62" w:rsidR="006C2254" w:rsidRDefault="006C2254" w:rsidP="006C2254">
      <w:pPr>
        <w:pStyle w:val="BodyText"/>
      </w:pPr>
    </w:p>
    <w:p w14:paraId="5FE4B2A5" w14:textId="63EBEC83" w:rsidR="005C1F0C" w:rsidRDefault="005C1F0C" w:rsidP="002D0BD1">
      <w:pPr>
        <w:pStyle w:val="Heading2"/>
      </w:pPr>
      <w:bookmarkStart w:id="40" w:name="_Toc97018632"/>
      <w:r>
        <w:t xml:space="preserve">Contributing </w:t>
      </w:r>
      <w:r w:rsidRPr="00BD0D1C">
        <w:t>practice</w:t>
      </w:r>
      <w:r>
        <w:t>s</w:t>
      </w:r>
      <w:r w:rsidRPr="00BD0D1C">
        <w:t>, technolog</w:t>
      </w:r>
      <w:r>
        <w:t>ies</w:t>
      </w:r>
      <w:r w:rsidR="002A4138">
        <w:t>,</w:t>
      </w:r>
      <w:r w:rsidRPr="00BD0D1C">
        <w:t xml:space="preserve"> </w:t>
      </w:r>
      <w:r>
        <w:t>and</w:t>
      </w:r>
      <w:r w:rsidRPr="00BD0D1C">
        <w:t xml:space="preserve"> trend</w:t>
      </w:r>
      <w:r>
        <w:t>s</w:t>
      </w:r>
      <w:bookmarkEnd w:id="40"/>
    </w:p>
    <w:p w14:paraId="4AF1FC3D" w14:textId="77777777" w:rsidR="005C1F0C" w:rsidRPr="005C1F0C" w:rsidRDefault="005C1F0C" w:rsidP="005C1F0C">
      <w:pPr>
        <w:pStyle w:val="Heading2separationline"/>
      </w:pPr>
    </w:p>
    <w:p w14:paraId="38907B33" w14:textId="6B5C32EF" w:rsidR="00F06637" w:rsidRPr="00585286" w:rsidRDefault="00F06637" w:rsidP="0080649D">
      <w:pPr>
        <w:pStyle w:val="BodyText"/>
      </w:pPr>
      <w:r>
        <w:t>The aim of this section is to describe</w:t>
      </w:r>
      <w:r w:rsidR="0080649D">
        <w:t xml:space="preserve"> e</w:t>
      </w:r>
      <w:r w:rsidRPr="00585286">
        <w:t>ach emerging practice, technology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The significance of the emerging practice, technology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BodyText"/>
        <w:numPr>
          <w:ilvl w:val="0"/>
          <w:numId w:val="38"/>
        </w:numPr>
        <w:spacing w:before="60" w:after="60" w:line="240" w:lineRule="auto"/>
      </w:pPr>
      <w:r>
        <w:t>The expected outcome.</w:t>
      </w:r>
    </w:p>
    <w:p w14:paraId="3CA83BF2" w14:textId="6308D5EB" w:rsidR="002A4138" w:rsidRDefault="002A4138" w:rsidP="002A4138">
      <w:pPr>
        <w:pStyle w:val="BodyText"/>
        <w:spacing w:before="120" w:line="240" w:lineRule="auto"/>
      </w:pPr>
      <w:r>
        <w:t>Whilst each of these is discussed in further detail in the sections below, the potential implications of these developments, their expected timeframe and the expected outcomes is summarised below:</w:t>
      </w:r>
    </w:p>
    <w:tbl>
      <w:tblPr>
        <w:tblStyle w:val="TableGrid"/>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BodyText"/>
              <w:jc w:val="center"/>
              <w:rPr>
                <w:b/>
                <w:sz w:val="20"/>
                <w:szCs w:val="20"/>
              </w:rPr>
            </w:pPr>
            <w:r w:rsidRPr="0022724E">
              <w:rPr>
                <w:b/>
                <w:sz w:val="20"/>
                <w:szCs w:val="20"/>
              </w:rPr>
              <w:t>Potential Impact on VTS</w:t>
            </w:r>
          </w:p>
          <w:p w14:paraId="06B5D852" w14:textId="77777777" w:rsidR="002A4138" w:rsidRPr="0022724E" w:rsidRDefault="002A4138" w:rsidP="002B02D5">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7777777" w:rsidR="002A4138" w:rsidRPr="0022724E" w:rsidRDefault="002A4138" w:rsidP="002B02D5">
            <w:pPr>
              <w:pStyle w:val="BodyText"/>
              <w:jc w:val="center"/>
              <w:rPr>
                <w:b/>
                <w:sz w:val="20"/>
                <w:szCs w:val="20"/>
              </w:rPr>
            </w:pPr>
            <w:r w:rsidRPr="0022724E">
              <w:rPr>
                <w:b/>
                <w:sz w:val="20"/>
                <w:szCs w:val="20"/>
              </w:rPr>
              <w:t>Expected Timeframe</w:t>
            </w:r>
          </w:p>
        </w:tc>
        <w:tc>
          <w:tcPr>
            <w:tcW w:w="5103" w:type="dxa"/>
            <w:shd w:val="clear" w:color="auto" w:fill="B5E1FF" w:themeFill="accent1" w:themeFillTint="33"/>
          </w:tcPr>
          <w:p w14:paraId="561721F4" w14:textId="77777777" w:rsidR="002A4138" w:rsidRPr="0022724E" w:rsidRDefault="002A4138" w:rsidP="002B02D5">
            <w:pPr>
              <w:pStyle w:val="BodyTex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BodyTex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BodyTex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BodyText"/>
            </w:pPr>
            <w:r w:rsidRPr="00D779A6">
              <w:rPr>
                <w:sz w:val="20"/>
                <w:szCs w:val="20"/>
              </w:rPr>
              <w:t xml:space="preserve">Degree 1 - </w:t>
            </w:r>
          </w:p>
        </w:tc>
        <w:tc>
          <w:tcPr>
            <w:tcW w:w="1275" w:type="dxa"/>
          </w:tcPr>
          <w:p w14:paraId="57D5FD96" w14:textId="77777777" w:rsidR="002A4138" w:rsidRPr="00D779A6" w:rsidRDefault="002A4138" w:rsidP="002B02D5">
            <w:pPr>
              <w:pStyle w:val="BodyTex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BodyText"/>
            </w:pPr>
          </w:p>
        </w:tc>
        <w:tc>
          <w:tcPr>
            <w:tcW w:w="1050" w:type="dxa"/>
          </w:tcPr>
          <w:p w14:paraId="27AFC2CC" w14:textId="77777777" w:rsidR="002A4138" w:rsidRDefault="002A4138" w:rsidP="002B02D5">
            <w:pPr>
              <w:pStyle w:val="BodyTex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BodyText"/>
            </w:pPr>
            <w:r w:rsidRPr="00D779A6">
              <w:rPr>
                <w:sz w:val="20"/>
                <w:szCs w:val="20"/>
              </w:rPr>
              <w:t xml:space="preserve">Degree 2 - </w:t>
            </w:r>
          </w:p>
        </w:tc>
        <w:tc>
          <w:tcPr>
            <w:tcW w:w="1275" w:type="dxa"/>
          </w:tcPr>
          <w:p w14:paraId="11E211AE" w14:textId="77777777" w:rsidR="002A4138" w:rsidRPr="00D779A6" w:rsidRDefault="002A4138" w:rsidP="002B02D5">
            <w:pPr>
              <w:pStyle w:val="BodyText"/>
            </w:pPr>
            <w:r w:rsidRPr="00D779A6">
              <w:rPr>
                <w:sz w:val="20"/>
                <w:szCs w:val="20"/>
              </w:rPr>
              <w:t xml:space="preserve">Present - </w:t>
            </w:r>
          </w:p>
        </w:tc>
        <w:tc>
          <w:tcPr>
            <w:tcW w:w="5103" w:type="dxa"/>
            <w:vMerge/>
          </w:tcPr>
          <w:p w14:paraId="28CD06B8" w14:textId="77777777" w:rsidR="002A4138" w:rsidRDefault="002A4138" w:rsidP="002B02D5">
            <w:pPr>
              <w:pStyle w:val="BodyText"/>
            </w:pPr>
          </w:p>
        </w:tc>
      </w:tr>
      <w:tr w:rsidR="002A4138" w14:paraId="73810D4F" w14:textId="77777777" w:rsidTr="002B02D5">
        <w:tc>
          <w:tcPr>
            <w:tcW w:w="1593" w:type="dxa"/>
            <w:vMerge/>
          </w:tcPr>
          <w:p w14:paraId="58D5E24A" w14:textId="77777777" w:rsidR="002A4138" w:rsidRDefault="002A4138" w:rsidP="002B02D5">
            <w:pPr>
              <w:pStyle w:val="BodyText"/>
            </w:pPr>
          </w:p>
        </w:tc>
        <w:tc>
          <w:tcPr>
            <w:tcW w:w="1050" w:type="dxa"/>
          </w:tcPr>
          <w:p w14:paraId="2057118B" w14:textId="77777777" w:rsidR="002A4138" w:rsidRDefault="002A4138" w:rsidP="002B02D5">
            <w:pPr>
              <w:pStyle w:val="BodyTex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BodyText"/>
            </w:pPr>
            <w:r w:rsidRPr="00D779A6">
              <w:rPr>
                <w:sz w:val="20"/>
                <w:szCs w:val="20"/>
              </w:rPr>
              <w:t xml:space="preserve">Degree 3 - </w:t>
            </w:r>
          </w:p>
        </w:tc>
        <w:tc>
          <w:tcPr>
            <w:tcW w:w="1275" w:type="dxa"/>
          </w:tcPr>
          <w:p w14:paraId="4D25312D" w14:textId="77777777" w:rsidR="002A4138" w:rsidRPr="00D779A6" w:rsidRDefault="002A4138" w:rsidP="002B02D5">
            <w:pPr>
              <w:pStyle w:val="BodyText"/>
            </w:pPr>
            <w:r w:rsidRPr="00D779A6">
              <w:rPr>
                <w:sz w:val="20"/>
                <w:szCs w:val="20"/>
              </w:rPr>
              <w:t>2025 - 2030</w:t>
            </w:r>
          </w:p>
        </w:tc>
        <w:tc>
          <w:tcPr>
            <w:tcW w:w="5103" w:type="dxa"/>
            <w:vMerge/>
          </w:tcPr>
          <w:p w14:paraId="26DC7BAB" w14:textId="77777777" w:rsidR="002A4138" w:rsidRDefault="002A4138" w:rsidP="002B02D5">
            <w:pPr>
              <w:pStyle w:val="BodyText"/>
            </w:pPr>
          </w:p>
        </w:tc>
      </w:tr>
      <w:tr w:rsidR="002A4138" w14:paraId="523DC6CB" w14:textId="77777777" w:rsidTr="002B02D5">
        <w:tc>
          <w:tcPr>
            <w:tcW w:w="1593" w:type="dxa"/>
            <w:vMerge/>
          </w:tcPr>
          <w:p w14:paraId="38E886C3" w14:textId="77777777" w:rsidR="002A4138" w:rsidRDefault="002A4138" w:rsidP="002B02D5">
            <w:pPr>
              <w:pStyle w:val="BodyText"/>
            </w:pPr>
          </w:p>
        </w:tc>
        <w:tc>
          <w:tcPr>
            <w:tcW w:w="1050" w:type="dxa"/>
          </w:tcPr>
          <w:p w14:paraId="4B86B271" w14:textId="77777777" w:rsidR="002A4138" w:rsidRDefault="002A4138" w:rsidP="002B02D5">
            <w:pPr>
              <w:pStyle w:val="BodyTex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BodyText"/>
            </w:pPr>
            <w:r w:rsidRPr="00D779A6">
              <w:rPr>
                <w:sz w:val="20"/>
                <w:szCs w:val="20"/>
              </w:rPr>
              <w:t xml:space="preserve">Degree 4 - </w:t>
            </w:r>
          </w:p>
        </w:tc>
        <w:tc>
          <w:tcPr>
            <w:tcW w:w="1275" w:type="dxa"/>
          </w:tcPr>
          <w:p w14:paraId="6E71B443" w14:textId="77777777" w:rsidR="002A4138" w:rsidRPr="00D779A6" w:rsidRDefault="002A4138" w:rsidP="002B02D5">
            <w:pPr>
              <w:pStyle w:val="BodyText"/>
            </w:pPr>
            <w:r w:rsidRPr="00D779A6">
              <w:rPr>
                <w:sz w:val="20"/>
                <w:szCs w:val="20"/>
              </w:rPr>
              <w:t>2030 - 2050</w:t>
            </w:r>
          </w:p>
        </w:tc>
        <w:tc>
          <w:tcPr>
            <w:tcW w:w="5103" w:type="dxa"/>
            <w:vMerge/>
          </w:tcPr>
          <w:p w14:paraId="1B1D687A" w14:textId="77777777" w:rsidR="002A4138" w:rsidRDefault="002A4138" w:rsidP="002B02D5">
            <w:pPr>
              <w:pStyle w:val="BodyText"/>
            </w:pPr>
          </w:p>
        </w:tc>
      </w:tr>
      <w:tr w:rsidR="002A4138" w14:paraId="0CF67D20" w14:textId="77777777" w:rsidTr="002B02D5">
        <w:tc>
          <w:tcPr>
            <w:tcW w:w="1593" w:type="dxa"/>
          </w:tcPr>
          <w:p w14:paraId="2700359C" w14:textId="77777777" w:rsidR="002A4138" w:rsidRPr="009050EC" w:rsidRDefault="002A4138" w:rsidP="002B02D5">
            <w:pPr>
              <w:pStyle w:val="BodyTex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BodyText"/>
              <w:jc w:val="center"/>
            </w:pPr>
            <w:r w:rsidRPr="001E69AB">
              <w:rPr>
                <w:rFonts w:cstheme="minorHAnsi"/>
                <w:b/>
                <w:bCs/>
                <w:sz w:val="20"/>
                <w:szCs w:val="20"/>
              </w:rPr>
              <w:t>H</w:t>
            </w:r>
          </w:p>
        </w:tc>
        <w:tc>
          <w:tcPr>
            <w:tcW w:w="2455" w:type="dxa"/>
            <w:gridSpan w:val="2"/>
          </w:tcPr>
          <w:p w14:paraId="2769F6B2" w14:textId="77777777" w:rsidR="002A4138" w:rsidRDefault="002A4138" w:rsidP="002B02D5">
            <w:pPr>
              <w:pStyle w:val="BodyTex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Pr="00D779A6">
              <w:rPr>
                <w:rFonts w:cstheme="minorHAnsi"/>
                <w:b/>
                <w:bCs/>
                <w:sz w:val="20"/>
                <w:szCs w:val="20"/>
                <w:highlight w:val="yellow"/>
              </w:rPr>
              <w:t>??</w:t>
            </w:r>
          </w:p>
        </w:tc>
        <w:tc>
          <w:tcPr>
            <w:tcW w:w="5103" w:type="dxa"/>
          </w:tcPr>
          <w:p w14:paraId="2729E302" w14:textId="77777777" w:rsidR="002A4138" w:rsidRPr="00D735A8" w:rsidRDefault="002A4138" w:rsidP="002B02D5">
            <w:pPr>
              <w:pStyle w:val="BodyTex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BodyTex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BodyText"/>
              <w:jc w:val="center"/>
              <w:rPr>
                <w:rFonts w:cstheme="minorHAnsi"/>
                <w:b/>
                <w:bCs/>
                <w:sz w:val="20"/>
                <w:szCs w:val="20"/>
              </w:rPr>
            </w:pPr>
          </w:p>
        </w:tc>
        <w:tc>
          <w:tcPr>
            <w:tcW w:w="2455" w:type="dxa"/>
            <w:gridSpan w:val="2"/>
          </w:tcPr>
          <w:p w14:paraId="5886EFA2" w14:textId="77777777" w:rsidR="002A4138" w:rsidRPr="00075F82" w:rsidRDefault="002A4138" w:rsidP="002B02D5">
            <w:pPr>
              <w:pStyle w:val="BodyText"/>
              <w:rPr>
                <w:rFonts w:cstheme="minorHAnsi"/>
                <w:b/>
                <w:bCs/>
                <w:sz w:val="20"/>
                <w:szCs w:val="20"/>
              </w:rPr>
            </w:pPr>
            <w:r>
              <w:rPr>
                <w:rFonts w:cstheme="minorHAnsi"/>
                <w:b/>
                <w:bCs/>
                <w:sz w:val="20"/>
                <w:szCs w:val="20"/>
              </w:rPr>
              <w:t>5-10 years</w:t>
            </w:r>
          </w:p>
        </w:tc>
        <w:tc>
          <w:tcPr>
            <w:tcW w:w="5103" w:type="dxa"/>
          </w:tcPr>
          <w:p w14:paraId="4BA40260" w14:textId="77777777" w:rsidR="002A4138" w:rsidRPr="00B2302A" w:rsidRDefault="002A4138" w:rsidP="002B02D5">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BodyTex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BodyText"/>
              <w:jc w:val="center"/>
              <w:rPr>
                <w:rFonts w:cstheme="minorHAnsi"/>
                <w:b/>
                <w:bCs/>
                <w:sz w:val="20"/>
                <w:szCs w:val="20"/>
              </w:rPr>
            </w:pPr>
          </w:p>
        </w:tc>
        <w:tc>
          <w:tcPr>
            <w:tcW w:w="2455" w:type="dxa"/>
            <w:gridSpan w:val="2"/>
          </w:tcPr>
          <w:p w14:paraId="52023D78" w14:textId="77777777" w:rsidR="002A4138" w:rsidRDefault="002A4138" w:rsidP="002B02D5">
            <w:pPr>
              <w:pStyle w:val="BodyTex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BodyTex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BodyTex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BodyTex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BodyText"/>
              <w:jc w:val="center"/>
              <w:rPr>
                <w:rFonts w:cstheme="minorHAnsi"/>
                <w:b/>
                <w:bCs/>
                <w:sz w:val="20"/>
                <w:szCs w:val="20"/>
              </w:rPr>
            </w:pPr>
            <w:r>
              <w:rPr>
                <w:rFonts w:cstheme="minorHAnsi"/>
                <w:b/>
                <w:bCs/>
                <w:sz w:val="20"/>
                <w:szCs w:val="20"/>
              </w:rPr>
              <w:t>M</w:t>
            </w:r>
          </w:p>
        </w:tc>
        <w:tc>
          <w:tcPr>
            <w:tcW w:w="2455" w:type="dxa"/>
            <w:gridSpan w:val="2"/>
          </w:tcPr>
          <w:p w14:paraId="04BFD3B8" w14:textId="77777777" w:rsidR="002A4138" w:rsidRDefault="002A4138" w:rsidP="002B02D5">
            <w:pPr>
              <w:pStyle w:val="BodyTex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BodyTex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BodyTex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BodyText"/>
              <w:rPr>
                <w:rFonts w:cstheme="minorHAnsi"/>
                <w:b/>
                <w:bCs/>
                <w:sz w:val="20"/>
                <w:szCs w:val="20"/>
              </w:rPr>
            </w:pPr>
          </w:p>
        </w:tc>
        <w:tc>
          <w:tcPr>
            <w:tcW w:w="2455" w:type="dxa"/>
            <w:gridSpan w:val="2"/>
          </w:tcPr>
          <w:p w14:paraId="12F43DC0" w14:textId="77777777" w:rsidR="002A4138" w:rsidDel="006862DD" w:rsidRDefault="002A4138" w:rsidP="002B02D5">
            <w:pPr>
              <w:pStyle w:val="BodyText"/>
              <w:rPr>
                <w:rFonts w:cstheme="minorHAnsi"/>
                <w:b/>
                <w:bCs/>
                <w:sz w:val="20"/>
                <w:szCs w:val="20"/>
              </w:rPr>
            </w:pPr>
          </w:p>
        </w:tc>
        <w:tc>
          <w:tcPr>
            <w:tcW w:w="5103" w:type="dxa"/>
          </w:tcPr>
          <w:p w14:paraId="3EF19EC8" w14:textId="77777777" w:rsidR="002A4138" w:rsidRPr="001A1AAB" w:rsidRDefault="002A4138" w:rsidP="002B02D5">
            <w:pPr>
              <w:pStyle w:val="BodyTex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BodyTex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BodyTex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BodyTex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BodyTex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77777777" w:rsidR="002A4138" w:rsidRPr="006862DD"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Responding to developing situations; and</w:t>
            </w:r>
          </w:p>
          <w:p w14:paraId="1E385DFC" w14:textId="77777777" w:rsidR="002A4138"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BodyTex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BodyText"/>
              <w:rPr>
                <w:rFonts w:cstheme="minorHAnsi"/>
                <w:b/>
                <w:bCs/>
                <w:sz w:val="20"/>
                <w:szCs w:val="20"/>
              </w:rPr>
            </w:pPr>
          </w:p>
        </w:tc>
        <w:tc>
          <w:tcPr>
            <w:tcW w:w="2455" w:type="dxa"/>
            <w:gridSpan w:val="2"/>
          </w:tcPr>
          <w:p w14:paraId="4E92CD44" w14:textId="77777777" w:rsidR="002A4138" w:rsidRPr="00075F82" w:rsidRDefault="002A4138" w:rsidP="002B02D5">
            <w:pPr>
              <w:pStyle w:val="BodyText"/>
              <w:rPr>
                <w:rFonts w:cstheme="minorHAnsi"/>
                <w:b/>
                <w:bCs/>
                <w:sz w:val="20"/>
                <w:szCs w:val="20"/>
              </w:rPr>
            </w:pPr>
          </w:p>
        </w:tc>
        <w:tc>
          <w:tcPr>
            <w:tcW w:w="5103" w:type="dxa"/>
          </w:tcPr>
          <w:p w14:paraId="70D984E3" w14:textId="77777777" w:rsidR="002A4138" w:rsidRDefault="002A4138" w:rsidP="002B02D5">
            <w:pPr>
              <w:pStyle w:val="BodyTex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BodyTex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BodyText"/>
              <w:rPr>
                <w:rFonts w:cstheme="minorHAnsi"/>
                <w:b/>
                <w:bCs/>
                <w:sz w:val="20"/>
                <w:szCs w:val="20"/>
              </w:rPr>
            </w:pPr>
          </w:p>
        </w:tc>
        <w:tc>
          <w:tcPr>
            <w:tcW w:w="2455" w:type="dxa"/>
            <w:gridSpan w:val="2"/>
          </w:tcPr>
          <w:p w14:paraId="7C04C4D1" w14:textId="77777777" w:rsidR="002A4138" w:rsidRPr="00075F82" w:rsidRDefault="002A4138" w:rsidP="002B02D5">
            <w:pPr>
              <w:pStyle w:val="BodyText"/>
              <w:rPr>
                <w:rFonts w:cstheme="minorHAnsi"/>
                <w:b/>
                <w:bCs/>
                <w:sz w:val="20"/>
                <w:szCs w:val="20"/>
              </w:rPr>
            </w:pPr>
          </w:p>
        </w:tc>
        <w:tc>
          <w:tcPr>
            <w:tcW w:w="5103" w:type="dxa"/>
          </w:tcPr>
          <w:p w14:paraId="5DFF8501" w14:textId="77777777" w:rsidR="002A4138" w:rsidRDefault="002A4138" w:rsidP="002B02D5">
            <w:pPr>
              <w:pStyle w:val="BodyTex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BodyTex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BodyTex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BodyTex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BodyTex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BodyTex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BodyTex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BodyText"/>
              <w:rPr>
                <w:rFonts w:cstheme="minorHAnsi"/>
                <w:b/>
                <w:bCs/>
                <w:sz w:val="20"/>
                <w:szCs w:val="20"/>
              </w:rPr>
            </w:pPr>
          </w:p>
        </w:tc>
        <w:tc>
          <w:tcPr>
            <w:tcW w:w="2455" w:type="dxa"/>
            <w:gridSpan w:val="2"/>
          </w:tcPr>
          <w:p w14:paraId="2896A491" w14:textId="77777777" w:rsidR="002A4138" w:rsidRPr="00075F82"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BodyTex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BodyTex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BodyText"/>
              <w:rPr>
                <w:rFonts w:cstheme="minorHAnsi"/>
                <w:b/>
                <w:bCs/>
                <w:sz w:val="20"/>
                <w:szCs w:val="20"/>
              </w:rPr>
            </w:pPr>
          </w:p>
        </w:tc>
        <w:tc>
          <w:tcPr>
            <w:tcW w:w="2455" w:type="dxa"/>
            <w:gridSpan w:val="2"/>
          </w:tcPr>
          <w:p w14:paraId="377B8AAE" w14:textId="77777777" w:rsidR="002A4138" w:rsidRPr="00075F82" w:rsidRDefault="002A4138" w:rsidP="002B02D5">
            <w:pPr>
              <w:pStyle w:val="BodyText"/>
              <w:rPr>
                <w:rFonts w:cstheme="minorHAnsi"/>
                <w:b/>
                <w:bCs/>
                <w:sz w:val="20"/>
                <w:szCs w:val="20"/>
              </w:rPr>
            </w:pPr>
          </w:p>
        </w:tc>
        <w:tc>
          <w:tcPr>
            <w:tcW w:w="5103" w:type="dxa"/>
          </w:tcPr>
          <w:p w14:paraId="1983F8A6" w14:textId="77777777" w:rsidR="002A4138" w:rsidRDefault="002A4138" w:rsidP="002B02D5">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BodyText"/>
        <w:spacing w:before="120" w:line="240" w:lineRule="auto"/>
      </w:pPr>
      <w:r w:rsidRPr="00F3212F">
        <w:t xml:space="preserve">In transitioning to </w:t>
      </w:r>
      <w:r>
        <w:t>“</w:t>
      </w:r>
      <w:r w:rsidRPr="00F3212F">
        <w:t>Future VTS</w:t>
      </w:r>
      <w:r>
        <w:t>”</w:t>
      </w:r>
      <w:r w:rsidRPr="00F3212F">
        <w:t xml:space="preserve"> the following developments have been </w:t>
      </w:r>
      <w:bookmarkStart w:id="41"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41"/>
      <w:r>
        <w:t xml:space="preserve">.  </w:t>
      </w:r>
    </w:p>
    <w:p w14:paraId="30EF0DA5"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Maritime Autonomous Surface Ships </w:t>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5DEB4849"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technologies and communications</w:t>
      </w:r>
      <w:r w:rsidRPr="00E10130">
        <w:rPr>
          <w:highlight w:val="lightGray"/>
        </w:rPr>
        <w:tab/>
      </w:r>
      <w:r w:rsidRPr="00E10130">
        <w:rPr>
          <w:highlight w:val="lightGray"/>
        </w:rPr>
        <w:tab/>
      </w:r>
      <w:r w:rsidRPr="00E10130">
        <w:rPr>
          <w:highlight w:val="lightGray"/>
        </w:rPr>
        <w:tab/>
        <w:t>(Information)</w:t>
      </w:r>
    </w:p>
    <w:p w14:paraId="2640EE1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Automated Data and Information Exchange</w:t>
      </w:r>
      <w:r w:rsidRPr="00E10130">
        <w:rPr>
          <w:highlight w:val="lightGray"/>
        </w:rPr>
        <w:tab/>
      </w:r>
      <w:r w:rsidRPr="00E10130">
        <w:rPr>
          <w:highlight w:val="lightGray"/>
        </w:rPr>
        <w:tab/>
      </w:r>
      <w:r w:rsidRPr="00E10130">
        <w:rPr>
          <w:highlight w:val="lightGray"/>
        </w:rPr>
        <w:tab/>
        <w:t>(Information)</w:t>
      </w:r>
    </w:p>
    <w:p w14:paraId="23FAAC78"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situational awareness / Common Situational awareness</w:t>
      </w:r>
      <w:r w:rsidRPr="00E10130">
        <w:rPr>
          <w:highlight w:val="lightGray"/>
        </w:rPr>
        <w:tab/>
        <w:t>(Responding to developing situations)</w:t>
      </w:r>
    </w:p>
    <w:p w14:paraId="62B72F57" w14:textId="77777777" w:rsidR="002A4138" w:rsidRPr="00E10130" w:rsidRDefault="002A4138" w:rsidP="002A4138">
      <w:pPr>
        <w:pStyle w:val="BodyText"/>
        <w:numPr>
          <w:ilvl w:val="0"/>
          <w:numId w:val="38"/>
        </w:numPr>
        <w:spacing w:after="0" w:line="240" w:lineRule="auto"/>
        <w:rPr>
          <w:highlight w:val="lightGray"/>
        </w:rPr>
      </w:pPr>
      <w:r w:rsidRPr="00E10130">
        <w:rPr>
          <w:highlight w:val="lightGray"/>
        </w:rPr>
        <w:t>Green House Gas Emissions/ Just in Time Arrival</w:t>
      </w:r>
      <w:r w:rsidRPr="00E10130">
        <w:rPr>
          <w:highlight w:val="lightGray"/>
        </w:rPr>
        <w:tab/>
      </w:r>
      <w:r w:rsidRPr="00E10130">
        <w:rPr>
          <w:highlight w:val="lightGray"/>
        </w:rPr>
        <w:tab/>
        <w:t>(Management of Ship Traffic)</w:t>
      </w:r>
    </w:p>
    <w:p w14:paraId="289FFBD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Advanced Decision Support Services </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1C8D3BC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Navigational Support / Assistance </w:t>
      </w:r>
      <w:r w:rsidRPr="00E10130">
        <w:rPr>
          <w:highlight w:val="lightGray"/>
        </w:rPr>
        <w:tab/>
      </w:r>
      <w:r w:rsidRPr="00E10130">
        <w:rPr>
          <w:highlight w:val="lightGray"/>
        </w:rPr>
        <w:tab/>
      </w:r>
      <w:r w:rsidRPr="00E10130">
        <w:rPr>
          <w:highlight w:val="lightGray"/>
        </w:rPr>
        <w:tab/>
      </w:r>
      <w:r w:rsidRPr="00E10130">
        <w:rPr>
          <w:highlight w:val="lightGray"/>
        </w:rPr>
        <w:tab/>
        <w:t>(Responding to developing situations)</w:t>
      </w:r>
    </w:p>
    <w:p w14:paraId="713AFE8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Sea Traffic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7F42AA6C"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Marine Spatial Planning</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3B90F256"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Interacting Objects</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42ADA5E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Slot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1AC1A45F"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New sensing technology for nearshore and port waters </w:t>
      </w:r>
      <w:r w:rsidRPr="00E10130">
        <w:rPr>
          <w:highlight w:val="lightGray"/>
        </w:rPr>
        <w:tab/>
        <w:t>(Responding to developing situations)</w:t>
      </w:r>
    </w:p>
    <w:p w14:paraId="11CB9F1D" w14:textId="77777777" w:rsidR="002A4138" w:rsidRPr="00E10130" w:rsidRDefault="002A4138" w:rsidP="002A4138">
      <w:pPr>
        <w:pStyle w:val="BodyText"/>
        <w:numPr>
          <w:ilvl w:val="0"/>
          <w:numId w:val="38"/>
        </w:numPr>
        <w:spacing w:before="60" w:after="60" w:line="240" w:lineRule="auto"/>
        <w:ind w:left="714" w:hanging="357"/>
        <w:rPr>
          <w:b/>
          <w:bCs/>
          <w:caps/>
          <w:highlight w:val="lightGray"/>
        </w:rPr>
      </w:pPr>
      <w:r w:rsidRPr="00E10130">
        <w:rPr>
          <w:highlight w:val="lightGray"/>
        </w:rPr>
        <w:t>Long-distance sensing technology</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4BA3E3C4" w14:textId="77777777" w:rsidR="002A4138" w:rsidRDefault="002A4138" w:rsidP="002A4138">
      <w:pPr>
        <w:ind w:left="357"/>
        <w:rPr>
          <w:rFonts w:ascii="Calibri" w:hAnsi="Calibri"/>
          <w:sz w:val="22"/>
        </w:rPr>
      </w:pPr>
      <w:r w:rsidRPr="003508BC">
        <w:rPr>
          <w:rFonts w:ascii="Calibri" w:hAnsi="Calibri"/>
          <w:sz w:val="22"/>
          <w:highlight w:val="yellow"/>
        </w:rPr>
        <w:t xml:space="preserve">Note - Further consideration/clarification </w:t>
      </w:r>
      <w:r>
        <w:rPr>
          <w:rFonts w:ascii="Calibri" w:hAnsi="Calibri"/>
          <w:sz w:val="22"/>
          <w:highlight w:val="yellow"/>
        </w:rPr>
        <w:t>to be explored at VTS52 on</w:t>
      </w:r>
      <w:r w:rsidRPr="003508BC">
        <w:rPr>
          <w:rFonts w:ascii="Calibri" w:hAnsi="Calibri"/>
          <w:sz w:val="22"/>
          <w:highlight w:val="yellow"/>
        </w:rPr>
        <w:t xml:space="preserve"> the delineation between Information / Management as described above.</w:t>
      </w:r>
    </w:p>
    <w:p w14:paraId="6DE1F741" w14:textId="6BF07391" w:rsidR="00B371D7" w:rsidRDefault="00B371D7" w:rsidP="00CE4702">
      <w:pPr>
        <w:pStyle w:val="Heading3"/>
      </w:pPr>
      <w:bookmarkStart w:id="42" w:name="_Toc97018633"/>
      <w:bookmarkStart w:id="43" w:name="_Hlk73390517"/>
      <w:bookmarkStart w:id="44" w:name="_Hlk75849924"/>
      <w:r w:rsidRPr="004F4806">
        <w:t>Maritime Autonomous Surface Ships</w:t>
      </w:r>
      <w:r w:rsidR="00C50F6A">
        <w:t xml:space="preserve"> (MASS)</w:t>
      </w:r>
      <w:bookmarkEnd w:id="42"/>
      <w:r w:rsidRPr="005B31AC">
        <w:t xml:space="preserve"> </w:t>
      </w:r>
    </w:p>
    <w:bookmarkEnd w:id="43"/>
    <w:bookmarkEnd w:id="44"/>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traffic</w:t>
      </w:r>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t>Key References:</w:t>
            </w:r>
          </w:p>
        </w:tc>
        <w:tc>
          <w:tcPr>
            <w:tcW w:w="7365" w:type="dxa"/>
            <w:vAlign w:val="center"/>
          </w:tcPr>
          <w:p w14:paraId="54E6A055" w14:textId="77777777" w:rsidR="00B371D7"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FF33F4" w:rsidRPr="001863BA" w14:paraId="0CF7C8B6" w14:textId="77777777" w:rsidTr="00CB25C5">
        <w:trPr>
          <w:trHeight w:val="692"/>
        </w:trPr>
        <w:tc>
          <w:tcPr>
            <w:tcW w:w="2126" w:type="dxa"/>
            <w:shd w:val="clear" w:color="auto" w:fill="79FFF9" w:themeFill="accent3" w:themeFillTint="66"/>
          </w:tcPr>
          <w:p w14:paraId="0055535B" w14:textId="15BB21A3" w:rsidR="00FF33F4" w:rsidRPr="001863BA" w:rsidRDefault="00FF33F4" w:rsidP="00FF33F4">
            <w:pPr>
              <w:pStyle w:val="BodyTex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78A12350" w14:textId="76709C5F" w:rsidR="00217B3E" w:rsidRDefault="00FF33F4"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MASS </w:t>
            </w:r>
            <w:r w:rsidR="00217B3E">
              <w:rPr>
                <w:rFonts w:eastAsiaTheme="minorEastAsia"/>
                <w:sz w:val="20"/>
                <w:szCs w:val="20"/>
                <w:lang w:eastAsia="zh-CN"/>
              </w:rPr>
              <w:t xml:space="preserve">primarily </w:t>
            </w:r>
            <w:r>
              <w:rPr>
                <w:rFonts w:eastAsiaTheme="minorEastAsia"/>
                <w:sz w:val="20"/>
                <w:szCs w:val="20"/>
                <w:lang w:eastAsia="zh-CN"/>
              </w:rPr>
              <w:t xml:space="preserve">want to use </w:t>
            </w:r>
            <w:r w:rsidR="00217B3E" w:rsidRPr="00217B3E">
              <w:rPr>
                <w:rFonts w:eastAsiaTheme="minorEastAsia"/>
                <w:sz w:val="20"/>
                <w:szCs w:val="20"/>
                <w:lang w:eastAsia="zh-CN"/>
              </w:rPr>
              <w:t>standardised</w:t>
            </w:r>
            <w:r w:rsidR="00217B3E">
              <w:rPr>
                <w:rFonts w:eastAsiaTheme="minorEastAsia"/>
                <w:sz w:val="20"/>
                <w:szCs w:val="20"/>
                <w:lang w:eastAsia="zh-CN"/>
              </w:rPr>
              <w:t xml:space="preserve"> </w:t>
            </w:r>
            <w:r>
              <w:rPr>
                <w:rFonts w:eastAsiaTheme="minorEastAsia"/>
                <w:sz w:val="20"/>
                <w:szCs w:val="20"/>
                <w:lang w:eastAsia="zh-CN"/>
              </w:rPr>
              <w:t xml:space="preserve">digital communication </w:t>
            </w:r>
            <w:r w:rsidR="00217B3E" w:rsidRPr="00172CCB">
              <w:rPr>
                <w:rFonts w:eastAsiaTheme="minorEastAsia"/>
                <w:sz w:val="20"/>
                <w:szCs w:val="20"/>
                <w:lang w:eastAsia="zh-CN"/>
              </w:rPr>
              <w:t xml:space="preserve">with </w:t>
            </w:r>
            <w:r w:rsidR="00217B3E">
              <w:rPr>
                <w:rFonts w:eastAsiaTheme="minorEastAsia"/>
                <w:sz w:val="20"/>
                <w:szCs w:val="20"/>
                <w:lang w:eastAsia="zh-CN"/>
              </w:rPr>
              <w:t xml:space="preserve">VTS, </w:t>
            </w:r>
            <w:r w:rsidR="00217B3E" w:rsidRPr="00172CCB">
              <w:rPr>
                <w:rFonts w:eastAsiaTheme="minorEastAsia"/>
                <w:sz w:val="20"/>
                <w:szCs w:val="20"/>
                <w:lang w:eastAsia="zh-CN"/>
              </w:rPr>
              <w:t>ships and other</w:t>
            </w:r>
            <w:r w:rsidR="00C553D7">
              <w:rPr>
                <w:rFonts w:eastAsiaTheme="minorEastAsia"/>
                <w:sz w:val="20"/>
                <w:szCs w:val="20"/>
                <w:lang w:eastAsia="zh-CN"/>
              </w:rPr>
              <w:t>.</w:t>
            </w:r>
            <w:r w:rsidR="00217B3E" w:rsidRPr="00172CCB">
              <w:rPr>
                <w:rFonts w:eastAsiaTheme="minorEastAsia"/>
                <w:sz w:val="20"/>
                <w:szCs w:val="20"/>
                <w:lang w:eastAsia="zh-CN"/>
              </w:rPr>
              <w:t xml:space="preserve"> </w:t>
            </w:r>
            <w:r w:rsidR="00C553D7">
              <w:rPr>
                <w:rFonts w:eastAsiaTheme="minorEastAsia"/>
                <w:sz w:val="20"/>
                <w:szCs w:val="20"/>
                <w:lang w:eastAsia="zh-CN"/>
              </w:rPr>
              <w:t xml:space="preserve">Information management and data exchange by VTS will provide a more accurate and secure information position </w:t>
            </w:r>
            <w:r w:rsidR="00217B3E" w:rsidRPr="00172CCB">
              <w:rPr>
                <w:rFonts w:eastAsiaTheme="minorEastAsia"/>
                <w:sz w:val="20"/>
                <w:szCs w:val="20"/>
                <w:lang w:eastAsia="zh-CN"/>
              </w:rPr>
              <w:t>stakeholders primarily by enhanced digital communications</w:t>
            </w:r>
            <w:r w:rsidR="00217B3E">
              <w:rPr>
                <w:rFonts w:eastAsiaTheme="minorEastAsia"/>
                <w:sz w:val="20"/>
                <w:szCs w:val="20"/>
                <w:lang w:eastAsia="zh-CN"/>
              </w:rPr>
              <w:t xml:space="preserve"> </w:t>
            </w:r>
            <w:r w:rsidR="00217B3E"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646B8C71" w14:textId="6297A7E1" w:rsidR="00FF33F4" w:rsidRDefault="00C553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w:t>
            </w:r>
            <w:r w:rsidR="00650522">
              <w:rPr>
                <w:rFonts w:eastAsiaTheme="minorEastAsia"/>
                <w:sz w:val="20"/>
                <w:szCs w:val="20"/>
                <w:lang w:eastAsia="zh-CN"/>
              </w:rPr>
              <w:t>.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w:t>
            </w:r>
            <w:r w:rsidR="00650522">
              <w:rPr>
                <w:rFonts w:eastAsiaTheme="minorEastAsia"/>
                <w:sz w:val="20"/>
                <w:szCs w:val="20"/>
                <w:lang w:eastAsia="zh-CN"/>
              </w:rPr>
              <w:t xml:space="preserve">so </w:t>
            </w:r>
            <w:r>
              <w:rPr>
                <w:rFonts w:eastAsiaTheme="minorEastAsia"/>
                <w:sz w:val="20"/>
                <w:szCs w:val="20"/>
                <w:lang w:eastAsia="zh-CN"/>
              </w:rPr>
              <w:t xml:space="preserve">directly influence the behaviour of the ship. </w:t>
            </w:r>
            <w:r w:rsidR="00FF33F4">
              <w:rPr>
                <w:rFonts w:eastAsiaTheme="minorEastAsia"/>
                <w:sz w:val="20"/>
                <w:szCs w:val="20"/>
                <w:lang w:eastAsia="zh-CN"/>
              </w:rPr>
              <w:t xml:space="preserve"> </w:t>
            </w:r>
            <w:r w:rsidRPr="003508BC">
              <w:rPr>
                <w:rFonts w:eastAsiaTheme="minorEastAsia"/>
                <w:sz w:val="20"/>
                <w:szCs w:val="20"/>
                <w:lang w:eastAsia="zh-CN"/>
              </w:rPr>
              <w:t>A VTS provider that proactively react and act on possible cyber threats and (unintended) negative influences</w:t>
            </w:r>
            <w:r w:rsidR="00650522" w:rsidRPr="003508BC">
              <w:rPr>
                <w:rFonts w:eastAsiaTheme="minorEastAsia"/>
                <w:sz w:val="20"/>
                <w:szCs w:val="20"/>
                <w:lang w:eastAsia="zh-CN"/>
              </w:rPr>
              <w:t>, w</w:t>
            </w:r>
            <w:r w:rsidRPr="003508BC">
              <w:rPr>
                <w:rFonts w:eastAsiaTheme="minorEastAsia"/>
                <w:sz w:val="20"/>
                <w:szCs w:val="20"/>
                <w:lang w:eastAsia="zh-CN"/>
              </w:rPr>
              <w:t>ill give MASS the comfort that, when the situation occurs, it will be detected</w:t>
            </w:r>
            <w:r w:rsidR="00650522" w:rsidRPr="003508BC">
              <w:rPr>
                <w:rFonts w:eastAsiaTheme="minorEastAsia"/>
                <w:sz w:val="20"/>
                <w:szCs w:val="20"/>
                <w:lang w:eastAsia="zh-CN"/>
              </w:rPr>
              <w:t xml:space="preserve"> and action could be taken.</w:t>
            </w:r>
            <w:r>
              <w:rPr>
                <w:rFonts w:eastAsiaTheme="minorEastAsia"/>
                <w:sz w:val="20"/>
                <w:szCs w:val="20"/>
                <w:lang w:eastAsia="zh-CN"/>
              </w:rPr>
              <w:t xml:space="preserve"> </w:t>
            </w:r>
          </w:p>
        </w:tc>
      </w:tr>
      <w:tr w:rsidR="00FF33F4" w:rsidRPr="001863BA" w14:paraId="32845360" w14:textId="77777777" w:rsidTr="00D43C90">
        <w:trPr>
          <w:trHeight w:val="234"/>
        </w:trPr>
        <w:tc>
          <w:tcPr>
            <w:tcW w:w="2126" w:type="dxa"/>
            <w:shd w:val="clear" w:color="auto" w:fill="79FFF9" w:themeFill="accent3" w:themeFillTint="66"/>
          </w:tcPr>
          <w:p w14:paraId="4F895201" w14:textId="77777777" w:rsidR="00FF33F4" w:rsidRPr="001863BA" w:rsidRDefault="00FF33F4" w:rsidP="00FF33F4">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FF33F4" w:rsidRPr="00B41380" w:rsidRDefault="00FF33F4" w:rsidP="00FF33F4">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FF33F4" w:rsidRPr="00B41380" w:rsidRDefault="00FF33F4" w:rsidP="00620DEE">
            <w:pPr>
              <w:pStyle w:val="BodyText"/>
              <w:numPr>
                <w:ilvl w:val="0"/>
                <w:numId w:val="60"/>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receives, assimilates and processes data and information from MASS.</w:t>
            </w:r>
          </w:p>
          <w:p w14:paraId="538EF30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VTS interact with both conventional ships and MASS.</w:t>
            </w:r>
          </w:p>
          <w:p w14:paraId="2E0F5B1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manages ship traffic, including:</w:t>
            </w:r>
          </w:p>
          <w:p w14:paraId="6A393E84"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A mix of conventional ships and MASS.</w:t>
            </w:r>
          </w:p>
          <w:p w14:paraId="31204F0E"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The use of message markers such as warning, advice and instruction to achieve its purpose.</w:t>
            </w:r>
          </w:p>
          <w:p w14:paraId="3F85A4A7"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050A68F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Knowing the degree of MASS for individual ships.</w:t>
            </w:r>
          </w:p>
          <w:p w14:paraId="7B69C4D0"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Managing interaction with multiple RCC’s.</w:t>
            </w:r>
          </w:p>
          <w:p w14:paraId="3DA4D2FD"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FF33F4" w:rsidRPr="00B41380" w:rsidRDefault="00FF33F4" w:rsidP="00620DEE">
            <w:pPr>
              <w:pStyle w:val="BodyText"/>
              <w:numPr>
                <w:ilvl w:val="0"/>
                <w:numId w:val="60"/>
              </w:numPr>
              <w:spacing w:before="60" w:line="240" w:lineRule="auto"/>
              <w:rPr>
                <w:b/>
                <w:bCs/>
                <w:sz w:val="20"/>
                <w:szCs w:val="20"/>
              </w:rPr>
            </w:pPr>
            <w:r w:rsidRPr="00B41380">
              <w:rPr>
                <w:b/>
                <w:bCs/>
                <w:sz w:val="20"/>
                <w:szCs w:val="20"/>
              </w:rPr>
              <w:t xml:space="preserve">Communications and interaction </w:t>
            </w:r>
          </w:p>
          <w:p w14:paraId="48B773A8"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Embracing digital communications.</w:t>
            </w:r>
          </w:p>
          <w:p w14:paraId="40DCC16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0BEF1684" w14:textId="3097B843" w:rsidR="00FF33F4" w:rsidRPr="00A553F3" w:rsidRDefault="00FF33F4" w:rsidP="00620DEE">
            <w:pPr>
              <w:pStyle w:val="BodyText"/>
              <w:numPr>
                <w:ilvl w:val="1"/>
                <w:numId w:val="60"/>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1AA47760" w14:textId="77777777" w:rsidR="00FF33F4" w:rsidRPr="001863BA" w:rsidRDefault="00FF33F4" w:rsidP="00FF33F4">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FF33F4" w:rsidRPr="001863BA" w14:paraId="1635E374" w14:textId="77777777" w:rsidTr="00DA1F68">
        <w:trPr>
          <w:trHeight w:val="4486"/>
        </w:trPr>
        <w:tc>
          <w:tcPr>
            <w:tcW w:w="2126" w:type="dxa"/>
            <w:shd w:val="clear" w:color="auto" w:fill="79FFF9" w:themeFill="accent3" w:themeFillTint="66"/>
          </w:tcPr>
          <w:p w14:paraId="197F57E1" w14:textId="77777777" w:rsidR="00FF33F4" w:rsidRPr="001863BA" w:rsidRDefault="00FF33F4" w:rsidP="00FF33F4">
            <w:pPr>
              <w:pStyle w:val="BodyText"/>
              <w:spacing w:before="60" w:line="240" w:lineRule="auto"/>
              <w:rPr>
                <w:b/>
                <w:sz w:val="20"/>
                <w:szCs w:val="20"/>
              </w:rPr>
            </w:pPr>
            <w:r>
              <w:rPr>
                <w:b/>
                <w:sz w:val="20"/>
                <w:szCs w:val="20"/>
              </w:rPr>
              <w:t>Expected Timeframe:</w:t>
            </w:r>
          </w:p>
        </w:tc>
        <w:tc>
          <w:tcPr>
            <w:tcW w:w="7365" w:type="dxa"/>
          </w:tcPr>
          <w:p w14:paraId="455B0996" w14:textId="77777777" w:rsidR="00FF33F4" w:rsidRDefault="00FF33F4" w:rsidP="00FF33F4">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FF33F4" w:rsidRPr="005B1AFB" w14:paraId="158E6BCD" w14:textId="77777777" w:rsidTr="00A05AC1">
              <w:tc>
                <w:tcPr>
                  <w:tcW w:w="2060" w:type="dxa"/>
                </w:tcPr>
                <w:p w14:paraId="508B97D5" w14:textId="77777777" w:rsidR="00FF33F4" w:rsidRPr="005B1AFB" w:rsidRDefault="00FF33F4" w:rsidP="00FF33F4">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FF33F4" w:rsidRPr="005B1AFB" w:rsidRDefault="00FF33F4" w:rsidP="00FF33F4">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FF33F4" w:rsidRPr="005B1AFB" w14:paraId="17FC1A92" w14:textId="77777777" w:rsidTr="00A05AC1">
              <w:tc>
                <w:tcPr>
                  <w:tcW w:w="2060" w:type="dxa"/>
                </w:tcPr>
                <w:p w14:paraId="13CA5E35" w14:textId="77777777" w:rsidR="00FF33F4" w:rsidRPr="005B1AFB" w:rsidRDefault="00FF33F4" w:rsidP="00FF33F4">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FF33F4" w:rsidRPr="005B1AFB" w:rsidRDefault="00FF33F4" w:rsidP="00FF33F4">
                  <w:pPr>
                    <w:pStyle w:val="BodyTex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FF33F4" w:rsidRPr="005B1AFB" w14:paraId="1180F6EE" w14:textId="77777777" w:rsidTr="00A05AC1">
              <w:tc>
                <w:tcPr>
                  <w:tcW w:w="2060" w:type="dxa"/>
                </w:tcPr>
                <w:p w14:paraId="3D940E75" w14:textId="77777777" w:rsidR="00FF33F4" w:rsidRPr="005B1AFB" w:rsidRDefault="00FF33F4" w:rsidP="00FF33F4">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FF33F4" w:rsidRPr="005B1AFB" w:rsidRDefault="00FF33F4" w:rsidP="00FF33F4">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(eg. Survey vessels/Offshore)</w:t>
                  </w:r>
                  <w:r>
                    <w:rPr>
                      <w:sz w:val="20"/>
                      <w:szCs w:val="20"/>
                    </w:rPr>
                    <w:t>.</w:t>
                  </w:r>
                </w:p>
              </w:tc>
            </w:tr>
            <w:tr w:rsidR="00FF33F4" w:rsidRPr="005B1AFB" w14:paraId="6E850B2E" w14:textId="77777777" w:rsidTr="00A05AC1">
              <w:tc>
                <w:tcPr>
                  <w:tcW w:w="2060" w:type="dxa"/>
                </w:tcPr>
                <w:p w14:paraId="1B8DB1C0" w14:textId="77777777" w:rsidR="00FF33F4" w:rsidRPr="005B1AFB" w:rsidRDefault="00FF33F4" w:rsidP="00FF33F4">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FF33F4" w:rsidRPr="005B1AFB" w:rsidRDefault="00FF33F4" w:rsidP="00FF33F4">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FF33F4" w:rsidRPr="001863BA" w:rsidRDefault="00FF33F4" w:rsidP="00FF33F4">
            <w:pPr>
              <w:pStyle w:val="BodyText"/>
              <w:spacing w:before="60" w:after="60" w:line="240" w:lineRule="auto"/>
              <w:rPr>
                <w:sz w:val="20"/>
                <w:szCs w:val="20"/>
              </w:rPr>
            </w:pPr>
          </w:p>
        </w:tc>
      </w:tr>
      <w:tr w:rsidR="00FF33F4" w:rsidRPr="001863BA" w14:paraId="62F506B3" w14:textId="77777777" w:rsidTr="00DA1F68">
        <w:trPr>
          <w:trHeight w:val="765"/>
        </w:trPr>
        <w:tc>
          <w:tcPr>
            <w:tcW w:w="2126" w:type="dxa"/>
            <w:shd w:val="clear" w:color="auto" w:fill="79FFF9" w:themeFill="accent3" w:themeFillTint="66"/>
          </w:tcPr>
          <w:p w14:paraId="2C63A6EB" w14:textId="77777777" w:rsidR="00FF33F4" w:rsidRPr="001863BA" w:rsidRDefault="00FF33F4" w:rsidP="00FF33F4">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FF33F4" w:rsidRPr="001863BA" w:rsidRDefault="00FF33F4" w:rsidP="00FF33F4">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FF33F4" w:rsidRPr="001863BA" w14:paraId="2924A3EA" w14:textId="77777777" w:rsidTr="00D43C90">
        <w:trPr>
          <w:trHeight w:val="765"/>
        </w:trPr>
        <w:tc>
          <w:tcPr>
            <w:tcW w:w="2126" w:type="dxa"/>
            <w:shd w:val="clear" w:color="auto" w:fill="79FFF9" w:themeFill="accent3" w:themeFillTint="66"/>
          </w:tcPr>
          <w:p w14:paraId="6D0EE012" w14:textId="77777777" w:rsidR="00FF33F4" w:rsidRPr="001863BA" w:rsidRDefault="00FF33F4" w:rsidP="00FF33F4">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FF33F4" w:rsidRPr="00A553F3" w:rsidRDefault="00FF33F4" w:rsidP="00FF33F4">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Digitalization of VTS would be fulfilled through the introduction of 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FF33F4" w:rsidRDefault="00FF33F4" w:rsidP="00FF33F4">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BCFACCA" w14:textId="77777777" w:rsidR="00FF33F4" w:rsidRPr="007206E0" w:rsidRDefault="00FF33F4" w:rsidP="00FF33F4">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FF33F4" w:rsidRPr="001863BA" w14:paraId="4E2F6DE8" w14:textId="77777777" w:rsidTr="00D43C90">
        <w:trPr>
          <w:trHeight w:val="765"/>
        </w:trPr>
        <w:tc>
          <w:tcPr>
            <w:tcW w:w="2126" w:type="dxa"/>
            <w:shd w:val="clear" w:color="auto" w:fill="79FFF9" w:themeFill="accent3" w:themeFillTint="66"/>
          </w:tcPr>
          <w:p w14:paraId="7DB11C60" w14:textId="77777777" w:rsidR="00FF33F4" w:rsidRPr="001863BA" w:rsidRDefault="00FF33F4" w:rsidP="00FF33F4">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FF33F4" w:rsidRPr="008476EC" w:rsidRDefault="00FF33F4" w:rsidP="00FF33F4">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FF33F4" w:rsidRPr="00D85594" w:rsidRDefault="00FF33F4" w:rsidP="00FF33F4">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45" w:name="_Toc97018634"/>
      <w:bookmarkStart w:id="46" w:name="_Hlk75849942"/>
      <w:r w:rsidRPr="004F4806">
        <w:t>Digital technologies and communications</w:t>
      </w:r>
      <w:bookmarkEnd w:id="45"/>
    </w:p>
    <w:bookmarkEnd w:id="46"/>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47" w:name="_Hlk73379759"/>
            <w:bookmarkStart w:id="48"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p>
          <w:p w14:paraId="48F6BC85"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Development of autonomous, automated and unmanned vessels;</w:t>
            </w:r>
          </w:p>
          <w:p w14:paraId="3CAB2457"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620DEE">
            <w:pPr>
              <w:pStyle w:val="BodyText"/>
              <w:numPr>
                <w:ilvl w:val="0"/>
                <w:numId w:val="64"/>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620DEE">
            <w:pPr>
              <w:pStyle w:val="BodyText"/>
              <w:numPr>
                <w:ilvl w:val="0"/>
                <w:numId w:val="64"/>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620DEE">
            <w:pPr>
              <w:pStyle w:val="BodyText"/>
              <w:numPr>
                <w:ilvl w:val="0"/>
                <w:numId w:val="64"/>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169B9259" w:rsidR="00727924" w:rsidRPr="00274EB5" w:rsidRDefault="00727924" w:rsidP="00620DEE">
            <w:pPr>
              <w:pStyle w:val="BodyText"/>
              <w:numPr>
                <w:ilvl w:val="0"/>
                <w:numId w:val="65"/>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620DEE">
            <w:pPr>
              <w:pStyle w:val="ListParagraph"/>
              <w:numPr>
                <w:ilvl w:val="0"/>
                <w:numId w:val="65"/>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620DEE">
            <w:pPr>
              <w:pStyle w:val="BodyText"/>
              <w:numPr>
                <w:ilvl w:val="0"/>
                <w:numId w:val="66"/>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24C76D77" w14:textId="77777777" w:rsidR="00727924" w:rsidRDefault="00727924" w:rsidP="00620DEE">
            <w:pPr>
              <w:pStyle w:val="BodyText"/>
              <w:numPr>
                <w:ilvl w:val="0"/>
                <w:numId w:val="67"/>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620DEE">
            <w:pPr>
              <w:pStyle w:val="BodyText"/>
              <w:numPr>
                <w:ilvl w:val="0"/>
                <w:numId w:val="67"/>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620DEE">
            <w:pPr>
              <w:pStyle w:val="BodyText"/>
              <w:numPr>
                <w:ilvl w:val="0"/>
                <w:numId w:val="67"/>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620DEE">
            <w:pPr>
              <w:pStyle w:val="BodyText"/>
              <w:numPr>
                <w:ilvl w:val="0"/>
                <w:numId w:val="66"/>
              </w:numPr>
              <w:spacing w:before="60" w:line="240" w:lineRule="auto"/>
              <w:rPr>
                <w:sz w:val="20"/>
                <w:szCs w:val="20"/>
              </w:rPr>
            </w:pPr>
            <w:r>
              <w:rPr>
                <w:sz w:val="20"/>
                <w:szCs w:val="20"/>
              </w:rPr>
              <w:t>Engaging with other developments in maritime digital communications to facilitate adoption of global standards (e.g. IMO FAL committee, Maritime Single Window, etc)</w:t>
            </w:r>
          </w:p>
          <w:p w14:paraId="5092ACB5" w14:textId="77777777" w:rsidR="00727924" w:rsidRPr="003C432F" w:rsidRDefault="00727924" w:rsidP="00620DEE">
            <w:pPr>
              <w:pStyle w:val="BodyText"/>
              <w:numPr>
                <w:ilvl w:val="0"/>
                <w:numId w:val="66"/>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3E5AD4CA" w14:textId="39E6B290" w:rsidR="00727924" w:rsidRPr="001E69AB" w:rsidRDefault="00727924" w:rsidP="00081739">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3DA21822" w14:textId="34259B00"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w:t>
            </w:r>
            <w:r w:rsidR="003508BC">
              <w:rPr>
                <w:b/>
                <w:bCs/>
                <w:sz w:val="20"/>
                <w:szCs w:val="20"/>
              </w:rPr>
              <w:t>2</w:t>
            </w:r>
          </w:p>
          <w:p w14:paraId="0E84A686" w14:textId="77777777" w:rsidR="00727924" w:rsidRPr="003508BC" w:rsidRDefault="00727924" w:rsidP="00620DEE">
            <w:pPr>
              <w:pStyle w:val="BodyText"/>
              <w:numPr>
                <w:ilvl w:val="0"/>
                <w:numId w:val="68"/>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11F511D0" w14:textId="219F58C4" w:rsidR="00727924" w:rsidRPr="003C432F" w:rsidRDefault="00A553F3" w:rsidP="00620DEE">
            <w:pPr>
              <w:pStyle w:val="BodyText"/>
              <w:numPr>
                <w:ilvl w:val="0"/>
                <w:numId w:val="68"/>
              </w:numPr>
              <w:spacing w:before="60" w:after="60" w:line="240" w:lineRule="auto"/>
              <w:jc w:val="both"/>
              <w:rPr>
                <w:sz w:val="20"/>
                <w:szCs w:val="20"/>
              </w:rPr>
            </w:pPr>
            <w:r w:rsidRPr="003508BC">
              <w:rPr>
                <w:bCs/>
                <w:iCs/>
                <w:snapToGrid w:val="0"/>
                <w:sz w:val="20"/>
                <w:szCs w:val="20"/>
              </w:rPr>
              <w:t>Proposal for</w:t>
            </w:r>
            <w:r w:rsidR="00727924" w:rsidRPr="003508BC">
              <w:rPr>
                <w:bCs/>
                <w:iCs/>
                <w:snapToGrid w:val="0"/>
                <w:sz w:val="20"/>
                <w:szCs w:val="20"/>
              </w:rPr>
              <w:t xml:space="preserve"> a new IALA Guideline for VTS Digital Communication</w:t>
            </w:r>
            <w:r w:rsidRPr="003508BC">
              <w:rPr>
                <w:bCs/>
                <w:iCs/>
                <w:snapToGrid w:val="0"/>
                <w:sz w:val="20"/>
                <w:szCs w:val="20"/>
              </w:rPr>
              <w:t xml:space="preserve"> (refer to Report from TG 1.2.5 to VTS51)</w:t>
            </w:r>
          </w:p>
        </w:tc>
      </w:tr>
      <w:bookmarkEnd w:id="47"/>
      <w:bookmarkEnd w:id="48"/>
    </w:tbl>
    <w:p w14:paraId="34827C9F" w14:textId="2B4DDA79" w:rsidR="00727924" w:rsidRDefault="00727924" w:rsidP="00727924">
      <w:pPr>
        <w:pStyle w:val="BodyText"/>
      </w:pPr>
    </w:p>
    <w:p w14:paraId="47860D17" w14:textId="77777777" w:rsidR="008D1DB9" w:rsidRDefault="008D1DB9" w:rsidP="008D1DB9">
      <w:pPr>
        <w:spacing w:after="120"/>
      </w:pPr>
    </w:p>
    <w:p w14:paraId="7CB1166D" w14:textId="77777777" w:rsidR="008D1DB9" w:rsidRDefault="008D1DB9" w:rsidP="008D1DB9">
      <w:pPr>
        <w:pStyle w:val="Heading3"/>
      </w:pPr>
      <w:bookmarkStart w:id="49" w:name="_Toc97018635"/>
      <w:r w:rsidRPr="004F4806">
        <w:t>Automated Data and Information Exchange</w:t>
      </w:r>
      <w:bookmarkEnd w:id="49"/>
    </w:p>
    <w:p w14:paraId="30B64318" w14:textId="77777777" w:rsidR="008D1DB9" w:rsidRPr="00B25D74" w:rsidRDefault="008D1DB9" w:rsidP="008D1DB9">
      <w:pPr>
        <w:pStyle w:val="Heading2separationline"/>
      </w:pPr>
    </w:p>
    <w:p w14:paraId="5B38ADFC" w14:textId="77777777" w:rsidR="008D1DB9" w:rsidRDefault="008D1DB9" w:rsidP="008D1DB9">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28777437" w14:textId="77777777" w:rsidR="008D1DB9" w:rsidRDefault="008D1DB9" w:rsidP="008D1DB9">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9B22964" w14:textId="77777777" w:rsidR="008D1DB9" w:rsidRDefault="008D1DB9" w:rsidP="008D1DB9">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137" w:type="dxa"/>
        <w:tblLook w:val="04A0" w:firstRow="1" w:lastRow="0" w:firstColumn="1" w:lastColumn="0" w:noHBand="0" w:noVBand="1"/>
      </w:tblPr>
      <w:tblGrid>
        <w:gridCol w:w="1843"/>
        <w:gridCol w:w="7648"/>
      </w:tblGrid>
      <w:tr w:rsidR="008D1DB9" w:rsidRPr="00B9199C" w14:paraId="402564D2" w14:textId="77777777" w:rsidTr="008D1DB9">
        <w:trPr>
          <w:trHeight w:val="692"/>
        </w:trPr>
        <w:tc>
          <w:tcPr>
            <w:tcW w:w="1843" w:type="dxa"/>
            <w:shd w:val="clear" w:color="auto" w:fill="79FFF9" w:themeFill="accent3" w:themeFillTint="66"/>
          </w:tcPr>
          <w:p w14:paraId="12EA98C7"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CF3CDA7" w14:textId="77777777" w:rsidR="008D1DB9" w:rsidRPr="00B9199C" w:rsidRDefault="008D1DB9" w:rsidP="008D1DB9">
            <w:pPr>
              <w:pStyle w:val="BodyText"/>
              <w:rPr>
                <w:rFonts w:cstheme="minorHAnsi"/>
                <w:b/>
                <w:color w:val="000000" w:themeColor="text1"/>
                <w:sz w:val="20"/>
                <w:szCs w:val="20"/>
                <w:lang w:val="en-US" w:eastAsia="zh-CN"/>
              </w:rPr>
            </w:pPr>
          </w:p>
        </w:tc>
      </w:tr>
      <w:tr w:rsidR="008D1DB9" w:rsidRPr="00B9199C" w14:paraId="0FF4B88D" w14:textId="77777777" w:rsidTr="008D1DB9">
        <w:trPr>
          <w:trHeight w:val="692"/>
        </w:trPr>
        <w:tc>
          <w:tcPr>
            <w:tcW w:w="1843" w:type="dxa"/>
            <w:shd w:val="clear" w:color="auto" w:fill="79FFF9" w:themeFill="accent3" w:themeFillTint="66"/>
            <w:vAlign w:val="center"/>
          </w:tcPr>
          <w:p w14:paraId="7599AE5E"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vAlign w:val="center"/>
          </w:tcPr>
          <w:p w14:paraId="23C34370"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
          <w:p w14:paraId="14FED9C3"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50" w:name="OLE_LINK3"/>
            <w:bookmarkStart w:id="51" w:name="OLE_LINK5"/>
            <w:r w:rsidRPr="00B9199C">
              <w:rPr>
                <w:rFonts w:cstheme="minorHAnsi"/>
                <w:b/>
                <w:color w:val="000000" w:themeColor="text1"/>
                <w:sz w:val="20"/>
                <w:szCs w:val="20"/>
                <w:lang w:val="en-US" w:eastAsia="zh-CN"/>
              </w:rPr>
              <w:t>Circ.1610</w:t>
            </w:r>
            <w:bookmarkEnd w:id="50"/>
            <w:bookmarkEnd w:id="51"/>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p>
        </w:tc>
      </w:tr>
      <w:tr w:rsidR="008D1DB9" w:rsidRPr="00B9199C" w14:paraId="3151BA04" w14:textId="77777777" w:rsidTr="008D1DB9">
        <w:trPr>
          <w:trHeight w:val="2251"/>
        </w:trPr>
        <w:tc>
          <w:tcPr>
            <w:tcW w:w="1843" w:type="dxa"/>
            <w:shd w:val="clear" w:color="auto" w:fill="79FFF9" w:themeFill="accent3" w:themeFillTint="66"/>
            <w:vAlign w:val="center"/>
          </w:tcPr>
          <w:p w14:paraId="3A58C13B"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79F9BD43" w14:textId="77777777" w:rsidR="008D1DB9" w:rsidRPr="00B9199C" w:rsidRDefault="008D1DB9" w:rsidP="008D1DB9">
            <w:pPr>
              <w:pStyle w:val="BodyText"/>
              <w:rPr>
                <w:rFonts w:cstheme="minorHAnsi"/>
                <w:sz w:val="20"/>
                <w:szCs w:val="20"/>
              </w:rPr>
            </w:pPr>
            <w:r w:rsidRPr="00B9199C">
              <w:rPr>
                <w:rFonts w:cstheme="minorHAnsi"/>
                <w:sz w:val="20"/>
                <w:szCs w:val="20"/>
              </w:rPr>
              <w:t xml:space="preserve">These IALA documents will be needed to review and update, such as: </w:t>
            </w:r>
          </w:p>
          <w:p w14:paraId="7CDEA275"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040B4ABC"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03EB4E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0AE30D9"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594BA2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5B5D197"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0B3677E2"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43A1CD67" w14:textId="77777777" w:rsidR="008D1DB9" w:rsidRPr="00B9199C" w:rsidRDefault="008D1DB9" w:rsidP="008D1DB9">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8D1DB9" w:rsidRPr="00B9199C" w14:paraId="76252095" w14:textId="77777777" w:rsidTr="008D1DB9">
        <w:trPr>
          <w:trHeight w:val="404"/>
        </w:trPr>
        <w:tc>
          <w:tcPr>
            <w:tcW w:w="1843" w:type="dxa"/>
            <w:shd w:val="clear" w:color="auto" w:fill="79FFF9" w:themeFill="accent3" w:themeFillTint="66"/>
            <w:vAlign w:val="center"/>
          </w:tcPr>
          <w:p w14:paraId="2759FDE0"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426D4CB9" w14:textId="77777777" w:rsidR="008D1DB9" w:rsidRPr="00B9199C" w:rsidRDefault="008D1DB9" w:rsidP="008D1DB9">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8D1DB9" w:rsidRPr="00B9199C" w14:paraId="0121972C" w14:textId="77777777" w:rsidTr="008D1DB9">
        <w:trPr>
          <w:trHeight w:val="765"/>
        </w:trPr>
        <w:tc>
          <w:tcPr>
            <w:tcW w:w="1843" w:type="dxa"/>
            <w:shd w:val="clear" w:color="auto" w:fill="79FFF9" w:themeFill="accent3" w:themeFillTint="66"/>
            <w:vAlign w:val="center"/>
          </w:tcPr>
          <w:p w14:paraId="095FE9FF"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vAlign w:val="center"/>
          </w:tcPr>
          <w:p w14:paraId="3FA08479"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sidRPr="00B9199C">
              <w:rPr>
                <w:rFonts w:eastAsiaTheme="minorEastAsia" w:cstheme="minorHAnsi"/>
                <w:sz w:val="20"/>
                <w:szCs w:val="20"/>
                <w:lang w:eastAsia="zh-CN"/>
              </w:rPr>
              <w:t>;</w:t>
            </w:r>
          </w:p>
          <w:p w14:paraId="0C06EF93"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8D1DB9" w:rsidRPr="00B9199C" w14:paraId="0910214B" w14:textId="77777777" w:rsidTr="008D1DB9">
        <w:trPr>
          <w:trHeight w:val="765"/>
        </w:trPr>
        <w:tc>
          <w:tcPr>
            <w:tcW w:w="1843" w:type="dxa"/>
            <w:shd w:val="clear" w:color="auto" w:fill="79FFF9" w:themeFill="accent3" w:themeFillTint="66"/>
            <w:vAlign w:val="center"/>
          </w:tcPr>
          <w:p w14:paraId="00B13261"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vAlign w:val="center"/>
          </w:tcPr>
          <w:p w14:paraId="28E659FB"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bookmarkStart w:id="52" w:name="OLE_LINK4"/>
            <w:r w:rsidRPr="00B9199C">
              <w:rPr>
                <w:rFonts w:cstheme="minorHAnsi"/>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2816ADA3"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 meanwhile, its function will transit from service to supervision.</w:t>
            </w:r>
            <w:bookmarkEnd w:id="52"/>
          </w:p>
        </w:tc>
      </w:tr>
      <w:tr w:rsidR="008D1DB9" w:rsidRPr="00B9199C" w14:paraId="267DF72F" w14:textId="77777777" w:rsidTr="008D1DB9">
        <w:trPr>
          <w:trHeight w:val="765"/>
        </w:trPr>
        <w:tc>
          <w:tcPr>
            <w:tcW w:w="1843" w:type="dxa"/>
            <w:shd w:val="clear" w:color="auto" w:fill="79FFF9" w:themeFill="accent3" w:themeFillTint="66"/>
            <w:vAlign w:val="center"/>
          </w:tcPr>
          <w:p w14:paraId="4AD9F8A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vAlign w:val="center"/>
          </w:tcPr>
          <w:p w14:paraId="2723E110" w14:textId="77777777" w:rsidR="008D1DB9" w:rsidRPr="00B9199C" w:rsidRDefault="008D1DB9" w:rsidP="008D1DB9">
            <w:pPr>
              <w:pStyle w:val="BodyText"/>
              <w:numPr>
                <w:ilvl w:val="0"/>
                <w:numId w:val="49"/>
              </w:numPr>
              <w:spacing w:before="60" w:after="60" w:line="240" w:lineRule="auto"/>
              <w:rPr>
                <w:rFonts w:cstheme="minorHAnsi"/>
                <w:sz w:val="20"/>
                <w:szCs w:val="20"/>
              </w:rPr>
            </w:pPr>
          </w:p>
        </w:tc>
      </w:tr>
    </w:tbl>
    <w:p w14:paraId="49808DC8" w14:textId="77777777" w:rsidR="008D1DB9" w:rsidRDefault="008D1DB9" w:rsidP="008D1DB9">
      <w:pPr>
        <w:pStyle w:val="BodyText"/>
      </w:pPr>
    </w:p>
    <w:p w14:paraId="66CF483A" w14:textId="77777777" w:rsidR="008D1DB9" w:rsidRDefault="008D1DB9" w:rsidP="008D1DB9">
      <w:pPr>
        <w:pStyle w:val="Heading3"/>
      </w:pPr>
      <w:bookmarkStart w:id="53" w:name="_Toc97018636"/>
      <w:bookmarkStart w:id="54" w:name="_Hlk83927824"/>
      <w:r w:rsidRPr="004F4806">
        <w:t>Digital situational awareness / Common Situational awareness</w:t>
      </w:r>
      <w:r>
        <w:t xml:space="preserve"> </w:t>
      </w:r>
      <w:r w:rsidRPr="00C8799D">
        <w:rPr>
          <w:highlight w:val="yellow"/>
        </w:rPr>
        <w:t>[Situational Awareness and Common Operational Picture (COP)]</w:t>
      </w:r>
      <w:bookmarkEnd w:id="53"/>
    </w:p>
    <w:bookmarkEnd w:id="54"/>
    <w:p w14:paraId="3912C019" w14:textId="77777777" w:rsidR="008D1DB9" w:rsidRPr="00B25D74" w:rsidRDefault="008D1DB9" w:rsidP="008D1DB9">
      <w:pPr>
        <w:pStyle w:val="Heading2separationline"/>
      </w:pPr>
    </w:p>
    <w:p w14:paraId="1F604F8F" w14:textId="77777777" w:rsidR="008D1DB9" w:rsidRPr="008D1DB9" w:rsidRDefault="008D1DB9" w:rsidP="008D1DB9">
      <w:pPr>
        <w:pStyle w:val="BodyTex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4CD8D792" w14:textId="77777777" w:rsidR="008D1DB9" w:rsidRPr="008D1DB9" w:rsidRDefault="008D1DB9" w:rsidP="008D1DB9">
      <w:pPr>
        <w:pStyle w:val="BodyTex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35D2E5D7" w14:textId="77777777" w:rsidR="008D1DB9" w:rsidRPr="008D1DB9" w:rsidRDefault="008D1DB9" w:rsidP="008D1DB9">
      <w:pPr>
        <w:pStyle w:val="BodyTex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76C82EDC" w14:textId="77777777" w:rsidR="008D1DB9" w:rsidRPr="008D1DB9" w:rsidRDefault="008D1DB9" w:rsidP="008D1DB9">
      <w:pPr>
        <w:pStyle w:val="BodyText"/>
      </w:pPr>
      <w:r w:rsidRPr="008D1DB9">
        <w:t>Thus, complete situational awareness is a collective goal to be achieved.  In practice, the broader maritime community collaborates to define a consensus regarding:</w:t>
      </w:r>
    </w:p>
    <w:p w14:paraId="78BAB23E" w14:textId="77777777" w:rsidR="008D1DB9" w:rsidRPr="008D1DB9" w:rsidRDefault="008D1DB9" w:rsidP="008D1DB9">
      <w:pPr>
        <w:pStyle w:val="BodyText"/>
      </w:pPr>
      <w:r w:rsidRPr="008D1DB9">
        <w:t>•</w:t>
      </w:r>
      <w:r w:rsidRPr="008D1DB9">
        <w:tab/>
        <w:t>the data sufficient to support situational awareness,</w:t>
      </w:r>
    </w:p>
    <w:p w14:paraId="2D54EC56" w14:textId="77777777" w:rsidR="008D1DB9" w:rsidRPr="008D1DB9" w:rsidRDefault="008D1DB9" w:rsidP="008D1DB9">
      <w:pPr>
        <w:pStyle w:val="BodyText"/>
      </w:pPr>
      <w:r w:rsidRPr="008D1DB9">
        <w:t>•</w:t>
      </w:r>
      <w:r w:rsidRPr="008D1DB9">
        <w:tab/>
        <w:t>the means for sensing, communicating, and sharing the data,</w:t>
      </w:r>
    </w:p>
    <w:p w14:paraId="2DFB63CE" w14:textId="77777777" w:rsidR="008D1DB9" w:rsidRPr="008D1DB9" w:rsidRDefault="008D1DB9" w:rsidP="008D1DB9">
      <w:pPr>
        <w:pStyle w:val="BodyText"/>
      </w:pPr>
      <w:r w:rsidRPr="008D1DB9">
        <w:t>•</w:t>
      </w:r>
      <w:r w:rsidRPr="008D1DB9">
        <w:tab/>
        <w:t>effective tools for display and interpretation of the data,</w:t>
      </w:r>
    </w:p>
    <w:p w14:paraId="20309108" w14:textId="77777777" w:rsidR="008D1DB9" w:rsidRPr="008D1DB9" w:rsidRDefault="008D1DB9" w:rsidP="008D1DB9">
      <w:pPr>
        <w:pStyle w:val="BodyText"/>
      </w:pPr>
      <w:r w:rsidRPr="008D1DB9">
        <w:t>•</w:t>
      </w:r>
      <w:r w:rsidRPr="008D1DB9">
        <w:tab/>
        <w:t>the training required to prepare mariners to understand and use the data.</w:t>
      </w:r>
    </w:p>
    <w:p w14:paraId="0238A66B" w14:textId="77777777" w:rsidR="008D1DB9" w:rsidRPr="008D1DB9" w:rsidRDefault="008D1DB9" w:rsidP="008D1DB9">
      <w:pPr>
        <w:pStyle w:val="BodyTex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5255076D" w14:textId="77777777" w:rsidR="008D1DB9" w:rsidRDefault="008D1DB9" w:rsidP="008D1DB9">
      <w:pPr>
        <w:pStyle w:val="BodyTex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leGrid"/>
        <w:tblW w:w="0" w:type="auto"/>
        <w:tblInd w:w="137" w:type="dxa"/>
        <w:tblLook w:val="04A0" w:firstRow="1" w:lastRow="0" w:firstColumn="1" w:lastColumn="0" w:noHBand="0" w:noVBand="1"/>
      </w:tblPr>
      <w:tblGrid>
        <w:gridCol w:w="1843"/>
        <w:gridCol w:w="7648"/>
      </w:tblGrid>
      <w:tr w:rsidR="008D1DB9" w:rsidRPr="00B9199C" w14:paraId="181DE24D" w14:textId="77777777" w:rsidTr="008D1DB9">
        <w:trPr>
          <w:trHeight w:val="593"/>
        </w:trPr>
        <w:tc>
          <w:tcPr>
            <w:tcW w:w="1843" w:type="dxa"/>
            <w:shd w:val="clear" w:color="auto" w:fill="79FFF9" w:themeFill="accent3" w:themeFillTint="66"/>
          </w:tcPr>
          <w:p w14:paraId="230AAF0D"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auto"/>
          </w:tcPr>
          <w:p w14:paraId="6BEA5704"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181937BB"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1A7BBD67"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8D1DB9" w:rsidRPr="00B9199C" w14:paraId="5CC40908" w14:textId="77777777" w:rsidTr="008D1DB9">
        <w:trPr>
          <w:trHeight w:val="424"/>
        </w:trPr>
        <w:tc>
          <w:tcPr>
            <w:tcW w:w="1843" w:type="dxa"/>
            <w:shd w:val="clear" w:color="auto" w:fill="79FFF9" w:themeFill="accent3" w:themeFillTint="66"/>
          </w:tcPr>
          <w:p w14:paraId="4D7F5B32"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tcPr>
          <w:p w14:paraId="29DA61FC" w14:textId="77777777" w:rsidR="008D1DB9" w:rsidRPr="008D1DB9" w:rsidRDefault="008D1DB9" w:rsidP="008D1DB9">
            <w:pPr>
              <w:pStyle w:val="BodyText"/>
            </w:pPr>
            <w:r w:rsidRPr="008D1DB9">
              <w:t>IHO S-100 Universal Hydrographic Data Model</w:t>
            </w:r>
          </w:p>
          <w:p w14:paraId="39EDCBB3"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72AC72FB"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8D1DB9" w:rsidRPr="00B9199C" w14:paraId="26207DCC" w14:textId="77777777" w:rsidTr="008D1DB9">
        <w:trPr>
          <w:trHeight w:val="402"/>
        </w:trPr>
        <w:tc>
          <w:tcPr>
            <w:tcW w:w="1843" w:type="dxa"/>
            <w:shd w:val="clear" w:color="auto" w:fill="79FFF9" w:themeFill="accent3" w:themeFillTint="66"/>
          </w:tcPr>
          <w:p w14:paraId="679B6FDD"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tcPr>
          <w:p w14:paraId="511F6A12" w14:textId="77777777" w:rsidR="008D1DB9" w:rsidRPr="008D1DB9" w:rsidRDefault="008D1DB9" w:rsidP="008D1DB9">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3D3506E3" w14:textId="77777777" w:rsidR="008D1DB9" w:rsidRPr="008D1DB9" w:rsidRDefault="008D1DB9" w:rsidP="008D1DB9">
            <w:pPr>
              <w:rPr>
                <w:rFonts w:cstheme="minorHAnsi"/>
                <w:sz w:val="21"/>
                <w:szCs w:val="21"/>
              </w:rPr>
            </w:pPr>
          </w:p>
          <w:p w14:paraId="3655FDD8" w14:textId="77777777" w:rsidR="008D1DB9" w:rsidRPr="008D1DB9" w:rsidRDefault="008D1DB9" w:rsidP="008D1DB9">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1BF816F8"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Data to be shared</w:t>
            </w:r>
          </w:p>
          <w:p w14:paraId="1795F739"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The means, frequency and format for requesting or sharing the data</w:t>
            </w:r>
          </w:p>
          <w:p w14:paraId="6F39F1FD"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Effective tools for display and interpretation of the data by all users</w:t>
            </w:r>
          </w:p>
          <w:p w14:paraId="1D055E2A"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71FA306B" w14:textId="77777777" w:rsidR="008D1DB9" w:rsidRPr="008D1DB9" w:rsidRDefault="008D1DB9" w:rsidP="008D1DB9">
            <w:pPr>
              <w:pStyle w:val="BodyText"/>
              <w:spacing w:before="60" w:after="60" w:line="240" w:lineRule="auto"/>
              <w:rPr>
                <w:rFonts w:cstheme="minorHAnsi"/>
                <w:sz w:val="20"/>
                <w:szCs w:val="20"/>
              </w:rPr>
            </w:pPr>
            <w:r w:rsidRPr="008D1DB9">
              <w:rPr>
                <w:rFonts w:cstheme="minorHAnsi"/>
                <w:sz w:val="20"/>
                <w:szCs w:val="20"/>
              </w:rPr>
              <w:t>Maritime Data Communication Systems</w:t>
            </w:r>
          </w:p>
        </w:tc>
      </w:tr>
      <w:tr w:rsidR="008D1DB9" w:rsidRPr="00B9199C" w14:paraId="4E640187" w14:textId="77777777" w:rsidTr="008D1DB9">
        <w:trPr>
          <w:trHeight w:val="404"/>
        </w:trPr>
        <w:tc>
          <w:tcPr>
            <w:tcW w:w="1843" w:type="dxa"/>
            <w:shd w:val="clear" w:color="auto" w:fill="79FFF9" w:themeFill="accent3" w:themeFillTint="66"/>
          </w:tcPr>
          <w:p w14:paraId="4786B794"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tcPr>
          <w:p w14:paraId="163D72A6" w14:textId="77777777" w:rsidR="008D1DB9" w:rsidRPr="00B9199C" w:rsidRDefault="008D1DB9" w:rsidP="008D1DB9">
            <w:pPr>
              <w:pStyle w:val="BodyText"/>
              <w:rPr>
                <w:rFonts w:cstheme="minorHAnsi"/>
                <w:sz w:val="20"/>
                <w:szCs w:val="20"/>
              </w:rPr>
            </w:pPr>
            <w:r>
              <w:t>Considering that the technical standards for digital route exchange are being developed by the IEC and that the IHO has declared 2020-2030 the "S-100 Implementation Decade",</w:t>
            </w:r>
          </w:p>
        </w:tc>
      </w:tr>
      <w:tr w:rsidR="008D1DB9" w:rsidRPr="00B9199C" w14:paraId="037EE761" w14:textId="77777777" w:rsidTr="008D1DB9">
        <w:trPr>
          <w:trHeight w:val="373"/>
        </w:trPr>
        <w:tc>
          <w:tcPr>
            <w:tcW w:w="1843" w:type="dxa"/>
            <w:shd w:val="clear" w:color="auto" w:fill="79FFF9" w:themeFill="accent3" w:themeFillTint="66"/>
          </w:tcPr>
          <w:p w14:paraId="6D9B6CDC"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tcPr>
          <w:p w14:paraId="7EAC256F" w14:textId="77777777" w:rsidR="008D1DB9" w:rsidRDefault="008D1DB9" w:rsidP="008D1DB9">
            <w:pPr>
              <w:pStyle w:val="BodyText"/>
              <w:spacing w:before="60" w:after="60" w:line="240" w:lineRule="auto"/>
              <w:rPr>
                <w:rFonts w:cstheme="minorHAnsi"/>
                <w:sz w:val="20"/>
                <w:szCs w:val="20"/>
              </w:rPr>
            </w:pPr>
            <w:r>
              <w:rPr>
                <w:rFonts w:cstheme="minorHAnsi"/>
                <w:sz w:val="20"/>
                <w:szCs w:val="20"/>
              </w:rPr>
              <w:t xml:space="preserve">Creating Maritime Services (S200 Series) </w:t>
            </w:r>
          </w:p>
          <w:p w14:paraId="2D251AB9" w14:textId="77777777" w:rsidR="008D1DB9" w:rsidRPr="00B9199C" w:rsidRDefault="008D1DB9" w:rsidP="008D1DB9">
            <w:pPr>
              <w:pStyle w:val="BodyTex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8D1DB9" w:rsidRPr="00B9199C" w14:paraId="4271A48A" w14:textId="77777777" w:rsidTr="008D1DB9">
        <w:trPr>
          <w:trHeight w:val="407"/>
        </w:trPr>
        <w:tc>
          <w:tcPr>
            <w:tcW w:w="1843" w:type="dxa"/>
            <w:shd w:val="clear" w:color="auto" w:fill="79FFF9" w:themeFill="accent3" w:themeFillTint="66"/>
          </w:tcPr>
          <w:p w14:paraId="367F223F"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tcPr>
          <w:p w14:paraId="46519298" w14:textId="77777777" w:rsidR="008D1DB9" w:rsidRPr="00B9199C" w:rsidRDefault="008D1DB9" w:rsidP="008D1DB9">
            <w:pPr>
              <w:pStyle w:val="BodyTex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8D1DB9" w:rsidRPr="00B9199C" w14:paraId="02770942" w14:textId="77777777" w:rsidTr="008D1DB9">
        <w:trPr>
          <w:trHeight w:val="765"/>
        </w:trPr>
        <w:tc>
          <w:tcPr>
            <w:tcW w:w="1843" w:type="dxa"/>
            <w:shd w:val="clear" w:color="auto" w:fill="79FFF9" w:themeFill="accent3" w:themeFillTint="66"/>
          </w:tcPr>
          <w:p w14:paraId="1CC21B6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tcPr>
          <w:p w14:paraId="5DA0F229" w14:textId="77777777" w:rsidR="008D1DB9" w:rsidRPr="00B9199C" w:rsidRDefault="008D1DB9" w:rsidP="008D1DB9">
            <w:pPr>
              <w:pStyle w:val="BodyText"/>
              <w:spacing w:before="60" w:after="60" w:line="240" w:lineRule="auto"/>
              <w:rPr>
                <w:rFonts w:cstheme="minorHAnsi"/>
                <w:sz w:val="20"/>
                <w:szCs w:val="20"/>
              </w:rPr>
            </w:pPr>
            <w:del w:id="55" w:author="Trainor, Neil" w:date="2021-09-30T15:51:00Z">
              <w:r w:rsidDel="003A5E92">
                <w:rPr>
                  <w:rFonts w:cstheme="minorHAnsi"/>
                  <w:sz w:val="20"/>
                  <w:szCs w:val="20"/>
                </w:rPr>
                <w:delText>Widen the scope from inter VTS towards full traffic exchange</w:delText>
              </w:r>
            </w:del>
          </w:p>
        </w:tc>
      </w:tr>
    </w:tbl>
    <w:p w14:paraId="2BAACDD8" w14:textId="77777777" w:rsidR="008D1DB9" w:rsidRDefault="008D1DB9" w:rsidP="008D1DB9">
      <w:pPr>
        <w:pStyle w:val="BodyText"/>
      </w:pPr>
    </w:p>
    <w:p w14:paraId="52A79908" w14:textId="77777777" w:rsidR="008D1DB9" w:rsidRDefault="008D1DB9" w:rsidP="008D1DB9">
      <w:pPr>
        <w:pStyle w:val="BodyText"/>
      </w:pPr>
      <w:r w:rsidRPr="00C8799D">
        <w:rPr>
          <w:highlight w:val="yellow"/>
        </w:rPr>
        <w:t>For further consideration:</w:t>
      </w:r>
      <w:r w:rsidRPr="00C8799D">
        <w:rPr>
          <w:noProof/>
          <w:highlight w:val="yellow"/>
        </w:rPr>
        <w:drawing>
          <wp:inline distT="0" distB="0" distL="0" distR="0" wp14:anchorId="02A6B648" wp14:editId="50AB8A9F">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53075" cy="2252972"/>
                    </a:xfrm>
                    <a:prstGeom prst="rect">
                      <a:avLst/>
                    </a:prstGeom>
                    <a:noFill/>
                    <a:ln>
                      <a:noFill/>
                    </a:ln>
                  </pic:spPr>
                </pic:pic>
              </a:graphicData>
            </a:graphic>
          </wp:inline>
        </w:drawing>
      </w:r>
    </w:p>
    <w:p w14:paraId="64C30DCD" w14:textId="77777777" w:rsidR="008D1DB9" w:rsidRDefault="008D1DB9" w:rsidP="00727924">
      <w:pPr>
        <w:pStyle w:val="BodyText"/>
      </w:pPr>
    </w:p>
    <w:p w14:paraId="4DB85A47" w14:textId="7B734DEA" w:rsidR="00DA1F68" w:rsidRDefault="00DA1F68" w:rsidP="00DA1F68">
      <w:pPr>
        <w:pStyle w:val="Heading3"/>
      </w:pPr>
      <w:bookmarkStart w:id="56" w:name="_Toc97018637"/>
      <w:r w:rsidRPr="004F4806">
        <w:t xml:space="preserve">Green House Gas </w:t>
      </w:r>
      <w:r>
        <w:t>Emissions</w:t>
      </w:r>
      <w:r w:rsidR="004D7EA7">
        <w:t xml:space="preserve"> / Just in Time Arrival</w:t>
      </w:r>
      <w:bookmarkEnd w:id="56"/>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620DEE">
      <w:pPr>
        <w:pStyle w:val="BodyText"/>
        <w:numPr>
          <w:ilvl w:val="0"/>
          <w:numId w:val="70"/>
        </w:numPr>
      </w:pPr>
      <w:r w:rsidRPr="00DE31E1">
        <w:t xml:space="preserve">Vessels will need to share voyage plans with the destination port VTS before departure from their current port.  </w:t>
      </w:r>
    </w:p>
    <w:p w14:paraId="63ACAB8B" w14:textId="77777777" w:rsidR="00DA1F68" w:rsidRPr="00DE31E1" w:rsidRDefault="00DA1F68" w:rsidP="00620DEE">
      <w:pPr>
        <w:pStyle w:val="BodyText"/>
        <w:numPr>
          <w:ilvl w:val="0"/>
          <w:numId w:val="70"/>
        </w:numPr>
      </w:pPr>
      <w:r w:rsidRPr="00DE31E1">
        <w:t xml:space="preserve">VTS will require a berth availability slot plan from Terminal Operators.  </w:t>
      </w:r>
    </w:p>
    <w:p w14:paraId="723DEA7B" w14:textId="77777777" w:rsidR="00DA1F68" w:rsidRPr="00DE31E1" w:rsidRDefault="00DA1F68" w:rsidP="00620DEE">
      <w:pPr>
        <w:pStyle w:val="BodyText"/>
        <w:numPr>
          <w:ilvl w:val="0"/>
          <w:numId w:val="70"/>
        </w:numPr>
      </w:pPr>
      <w:r w:rsidRPr="00DE31E1">
        <w:t>Current port VTS advises destination port VTS of actual time of departure (ATD)</w:t>
      </w:r>
    </w:p>
    <w:p w14:paraId="4C595B9B" w14:textId="3617F43F" w:rsidR="00DA1F68" w:rsidRPr="00DE31E1" w:rsidRDefault="00DA1F68" w:rsidP="00620DEE">
      <w:pPr>
        <w:pStyle w:val="BodyText"/>
        <w:numPr>
          <w:ilvl w:val="0"/>
          <w:numId w:val="70"/>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620DEE">
      <w:pPr>
        <w:pStyle w:val="BodyText"/>
        <w:numPr>
          <w:ilvl w:val="0"/>
          <w:numId w:val="70"/>
        </w:numPr>
      </w:pPr>
      <w:r w:rsidRPr="00DE31E1">
        <w:t xml:space="preserve">VTS advises Terminal Operator of the ship ETA at the berth.  </w:t>
      </w:r>
    </w:p>
    <w:p w14:paraId="22A82D07" w14:textId="77777777" w:rsidR="00DA1F68" w:rsidRPr="00DE31E1" w:rsidRDefault="00DA1F68" w:rsidP="00620DEE">
      <w:pPr>
        <w:pStyle w:val="BodyText"/>
        <w:numPr>
          <w:ilvl w:val="0"/>
          <w:numId w:val="70"/>
        </w:numPr>
      </w:pPr>
      <w:r w:rsidRPr="00DE31E1">
        <w:t xml:space="preserve">VTS advises Terminal Operator of any changes to the ship ETA at the Berth.  </w:t>
      </w:r>
    </w:p>
    <w:p w14:paraId="28D43857" w14:textId="77777777" w:rsidR="00DA1F68" w:rsidRPr="00DE31E1" w:rsidRDefault="00DA1F68" w:rsidP="00620DEE">
      <w:pPr>
        <w:pStyle w:val="BodyText"/>
        <w:numPr>
          <w:ilvl w:val="0"/>
          <w:numId w:val="70"/>
        </w:numPr>
      </w:pPr>
      <w:r w:rsidRPr="00DE31E1">
        <w:t>Terminal Operator recalculates Berth Availability Slot Plan and communicates changes to VTS</w:t>
      </w:r>
    </w:p>
    <w:p w14:paraId="7082306D" w14:textId="77777777" w:rsidR="00DA1F68" w:rsidRPr="00DE31E1" w:rsidRDefault="00DA1F68" w:rsidP="00620DEE">
      <w:pPr>
        <w:pStyle w:val="BodyText"/>
        <w:numPr>
          <w:ilvl w:val="0"/>
          <w:numId w:val="70"/>
        </w:numPr>
      </w:pPr>
      <w:r w:rsidRPr="00DE31E1">
        <w:t>VTS adjusts and communicates RTA PBP for incoming ships affected by the changes to the Berth Availability Slot Plan</w:t>
      </w:r>
    </w:p>
    <w:p w14:paraId="4D88C919" w14:textId="77777777" w:rsidR="00DA1F68" w:rsidRPr="00DE31E1" w:rsidRDefault="00DA1F68" w:rsidP="00620DEE">
      <w:pPr>
        <w:pStyle w:val="BodyText"/>
        <w:numPr>
          <w:ilvl w:val="0"/>
          <w:numId w:val="70"/>
        </w:numPr>
      </w:pPr>
      <w:r w:rsidRPr="00DE31E1">
        <w:t xml:space="preserve">VTS assesses and validates ship routing plans.  </w:t>
      </w:r>
    </w:p>
    <w:p w14:paraId="13979588" w14:textId="77777777" w:rsidR="00DA1F68" w:rsidRPr="00DE31E1" w:rsidRDefault="00DA1F68" w:rsidP="00620DEE">
      <w:pPr>
        <w:pStyle w:val="BodyText"/>
        <w:numPr>
          <w:ilvl w:val="0"/>
          <w:numId w:val="70"/>
        </w:numPr>
      </w:pPr>
      <w:r w:rsidRPr="00DE31E1">
        <w:t xml:space="preserve">VTS analyses historical route data to determine safe route and near miss limits.  </w:t>
      </w:r>
    </w:p>
    <w:p w14:paraId="395046E4" w14:textId="77777777" w:rsidR="00DA1F68" w:rsidRPr="00DE31E1" w:rsidRDefault="00DA1F68" w:rsidP="00620DEE">
      <w:pPr>
        <w:pStyle w:val="BodyText"/>
        <w:numPr>
          <w:ilvl w:val="0"/>
          <w:numId w:val="70"/>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620DEE">
            <w:pPr>
              <w:pStyle w:val="BodyText"/>
              <w:numPr>
                <w:ilvl w:val="0"/>
                <w:numId w:val="71"/>
              </w:numPr>
              <w:rPr>
                <w:sz w:val="20"/>
                <w:szCs w:val="20"/>
              </w:rPr>
            </w:pPr>
            <w:r w:rsidRPr="00E37D69">
              <w:rPr>
                <w:sz w:val="20"/>
                <w:szCs w:val="20"/>
              </w:rPr>
              <w:t>IMO Greenhouse Gas Strategy - MEPC.304(72)</w:t>
            </w:r>
          </w:p>
          <w:p w14:paraId="6E5D330A" w14:textId="77777777" w:rsidR="00DA1F68" w:rsidRPr="00E37D69" w:rsidRDefault="00DA1F68" w:rsidP="00620DEE">
            <w:pPr>
              <w:pStyle w:val="BodyText"/>
              <w:numPr>
                <w:ilvl w:val="0"/>
                <w:numId w:val="71"/>
              </w:numPr>
              <w:rPr>
                <w:sz w:val="20"/>
                <w:szCs w:val="20"/>
              </w:rPr>
            </w:pPr>
            <w:r w:rsidRPr="00E37D69">
              <w:rPr>
                <w:sz w:val="20"/>
                <w:szCs w:val="20"/>
              </w:rPr>
              <w:t>IMO and IAPH - Port Emissions Toolkit (2018)</w:t>
            </w:r>
          </w:p>
          <w:p w14:paraId="087C02DE" w14:textId="77777777" w:rsidR="00DA1F68" w:rsidRPr="00E37D69" w:rsidRDefault="00DA1F68" w:rsidP="00620DEE">
            <w:pPr>
              <w:pStyle w:val="BodyText"/>
              <w:numPr>
                <w:ilvl w:val="0"/>
                <w:numId w:val="71"/>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620DEE">
            <w:pPr>
              <w:pStyle w:val="BodyText"/>
              <w:numPr>
                <w:ilvl w:val="0"/>
                <w:numId w:val="71"/>
              </w:numPr>
              <w:rPr>
                <w:sz w:val="20"/>
                <w:szCs w:val="20"/>
              </w:rPr>
            </w:pPr>
            <w:r w:rsidRPr="00E37D69">
              <w:rPr>
                <w:sz w:val="20"/>
                <w:szCs w:val="20"/>
              </w:rPr>
              <w:t>IMO Just in Time Arrival Guide</w:t>
            </w:r>
          </w:p>
          <w:p w14:paraId="035DBC70" w14:textId="77777777" w:rsidR="00DA1F68" w:rsidRPr="00E37D69" w:rsidRDefault="00DA1F68" w:rsidP="00620DEE">
            <w:pPr>
              <w:pStyle w:val="BodyText"/>
              <w:numPr>
                <w:ilvl w:val="0"/>
                <w:numId w:val="71"/>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G1159 – Ship Reporting from a shore based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434FD96C" w:rsidR="00DA1F68" w:rsidRPr="00E37D69" w:rsidRDefault="00DA1F68" w:rsidP="00851371">
            <w:pPr>
              <w:pStyle w:val="BodyText"/>
              <w:rPr>
                <w:sz w:val="20"/>
                <w:szCs w:val="20"/>
              </w:rPr>
            </w:pPr>
            <w:r w:rsidRPr="00E37D69">
              <w:rPr>
                <w:sz w:val="20"/>
                <w:szCs w:val="20"/>
              </w:rPr>
              <w:t xml:space="preserve">A new Just </w:t>
            </w:r>
            <w:r w:rsidR="00100CAE">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620DEE">
            <w:pPr>
              <w:pStyle w:val="BodyText"/>
              <w:numPr>
                <w:ilvl w:val="0"/>
                <w:numId w:val="72"/>
              </w:numPr>
              <w:rPr>
                <w:sz w:val="20"/>
                <w:szCs w:val="20"/>
              </w:rPr>
            </w:pPr>
            <w:r w:rsidRPr="00E37D69">
              <w:rPr>
                <w:sz w:val="20"/>
                <w:szCs w:val="20"/>
              </w:rPr>
              <w:t>Global adoption of Just in Time Arrival</w:t>
            </w:r>
          </w:p>
          <w:p w14:paraId="3B0A18C7" w14:textId="77777777" w:rsidR="00DA1F68" w:rsidRPr="00E37D69" w:rsidRDefault="00DA1F68" w:rsidP="00620DEE">
            <w:pPr>
              <w:pStyle w:val="BodyText"/>
              <w:numPr>
                <w:ilvl w:val="0"/>
                <w:numId w:val="72"/>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620DEE">
            <w:pPr>
              <w:pStyle w:val="BodyText"/>
              <w:numPr>
                <w:ilvl w:val="0"/>
                <w:numId w:val="72"/>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620DEE">
            <w:pPr>
              <w:pStyle w:val="BodyText"/>
              <w:numPr>
                <w:ilvl w:val="0"/>
                <w:numId w:val="72"/>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620DEE">
            <w:pPr>
              <w:pStyle w:val="BodyText"/>
              <w:numPr>
                <w:ilvl w:val="0"/>
                <w:numId w:val="73"/>
              </w:numPr>
              <w:rPr>
                <w:sz w:val="20"/>
                <w:szCs w:val="20"/>
              </w:rPr>
            </w:pPr>
            <w:r w:rsidRPr="00E37D69">
              <w:rPr>
                <w:sz w:val="20"/>
                <w:szCs w:val="20"/>
              </w:rPr>
              <w:t>To achieve the IMO targets for Greenhouse Gas reduction</w:t>
            </w:r>
          </w:p>
          <w:p w14:paraId="623C5B6B" w14:textId="77777777" w:rsidR="00DA1F68" w:rsidRPr="00E37D69" w:rsidRDefault="00DA1F68" w:rsidP="00620DEE">
            <w:pPr>
              <w:pStyle w:val="BodyText"/>
              <w:numPr>
                <w:ilvl w:val="0"/>
                <w:numId w:val="73"/>
              </w:numPr>
              <w:rPr>
                <w:sz w:val="20"/>
                <w:szCs w:val="20"/>
              </w:rPr>
            </w:pPr>
            <w:r w:rsidRPr="00E37D69">
              <w:rPr>
                <w:sz w:val="20"/>
                <w:szCs w:val="20"/>
              </w:rPr>
              <w:t>More efficient systems within ports</w:t>
            </w:r>
          </w:p>
          <w:p w14:paraId="408C0677" w14:textId="77777777" w:rsidR="00DA1F68" w:rsidRPr="00E37D69" w:rsidRDefault="00DA1F68" w:rsidP="00620DEE">
            <w:pPr>
              <w:pStyle w:val="BodyText"/>
              <w:numPr>
                <w:ilvl w:val="0"/>
                <w:numId w:val="73"/>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620DEE">
            <w:pPr>
              <w:pStyle w:val="BodyText"/>
              <w:numPr>
                <w:ilvl w:val="0"/>
                <w:numId w:val="73"/>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71067EC" w14:textId="2DBEDB9B" w:rsidR="002C31DE" w:rsidRPr="00E37D69" w:rsidRDefault="002C31DE" w:rsidP="002C31DE">
            <w:pPr>
              <w:pStyle w:val="BodyText"/>
              <w:numPr>
                <w:ilvl w:val="0"/>
                <w:numId w:val="43"/>
              </w:numPr>
              <w:rPr>
                <w:sz w:val="20"/>
                <w:szCs w:val="20"/>
              </w:rPr>
            </w:pPr>
          </w:p>
        </w:tc>
      </w:tr>
    </w:tbl>
    <w:p w14:paraId="097C4DB8" w14:textId="0A55FDAB" w:rsidR="004E2093" w:rsidRDefault="00CC25C5" w:rsidP="00CE4702">
      <w:pPr>
        <w:pStyle w:val="Heading3"/>
      </w:pPr>
      <w:bookmarkStart w:id="57" w:name="_Toc97018638"/>
      <w:r w:rsidRPr="00CC25C5">
        <w:t>Advanced Decision Support Services</w:t>
      </w:r>
      <w:bookmarkEnd w:id="57"/>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38B864A7" w:rsidR="00CC25C5" w:rsidRPr="00CC25C5" w:rsidRDefault="00710E03" w:rsidP="00CC25C5">
      <w:r w:rsidRPr="00710E03">
        <w:rPr>
          <w:highlight w:val="yellow"/>
        </w:rPr>
        <w:t>&lt;note – text below is merged from the two drafts for 4.2.4 at VTS51&gt;</w:t>
      </w:r>
    </w:p>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29148D03" w14:textId="77777777" w:rsidR="00851371" w:rsidRDefault="003A6E86" w:rsidP="00747A56">
            <w:pPr>
              <w:pStyle w:val="BodyTex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3F2D620B" w14:textId="00D8BABB" w:rsidR="00081739" w:rsidRPr="00100CAE" w:rsidRDefault="00081739" w:rsidP="00747A56">
            <w:pPr>
              <w:pStyle w:val="BodyTex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4F9815DB" w:rsidR="00CC25C5" w:rsidRPr="00E37D69" w:rsidRDefault="00081739" w:rsidP="00747A56">
            <w:pPr>
              <w:pStyle w:val="BodyText"/>
              <w:rPr>
                <w:rFonts w:cstheme="minorHAnsi"/>
                <w:sz w:val="20"/>
                <w:szCs w:val="20"/>
              </w:rPr>
            </w:pPr>
            <w:r w:rsidRPr="0030465D">
              <w:rPr>
                <w:rFonts w:hint="eastAsia"/>
                <w:sz w:val="20"/>
                <w:szCs w:val="20"/>
              </w:rPr>
              <w:t xml:space="preserve"> Input Paper </w:t>
            </w:r>
            <w:r w:rsidRPr="00312DF1">
              <w:rPr>
                <w:sz w:val="20"/>
                <w:szCs w:val="20"/>
              </w:rPr>
              <w:t>VTS49-8.2.8 The Application of a VTS Decision Support Tool based on Artificial Intelligence</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18F009AC" w14:textId="77777777" w:rsidR="00CC25C5"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7C3DF737" w14:textId="77777777" w:rsidR="003A5E92" w:rsidRDefault="00081739" w:rsidP="003A5E92">
            <w:pPr>
              <w:pStyle w:val="BodyTex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7D25F296"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7F98D5C"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36FA1C59" w14:textId="5FA78080" w:rsidR="00081739" w:rsidRPr="00E37D69"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CC25C5" w:rsidRPr="00E37D69" w14:paraId="21C3469C" w14:textId="77777777" w:rsidTr="00851371">
        <w:tc>
          <w:tcPr>
            <w:tcW w:w="1985" w:type="dxa"/>
            <w:shd w:val="clear" w:color="auto" w:fill="79FFF9" w:themeFill="accent3" w:themeFillTint="66"/>
          </w:tcPr>
          <w:p w14:paraId="1D518B80" w14:textId="33B3745D" w:rsidR="00CC25C5" w:rsidRPr="00E37D69" w:rsidRDefault="00CC25C5" w:rsidP="00747A56">
            <w:pPr>
              <w:pStyle w:val="BodyText"/>
              <w:rPr>
                <w:rFonts w:cstheme="minorHAnsi"/>
                <w:b/>
                <w:sz w:val="20"/>
                <w:szCs w:val="20"/>
              </w:rPr>
            </w:pPr>
            <w:r w:rsidRPr="00E37D69">
              <w:rPr>
                <w:rFonts w:cstheme="minorHAnsi"/>
                <w:b/>
                <w:sz w:val="20"/>
                <w:szCs w:val="20"/>
              </w:rPr>
              <w:t>Expected Timeframe:</w:t>
            </w: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132A8B17" w14:textId="1CC74738" w:rsidR="003A5E92" w:rsidRDefault="003A5E92" w:rsidP="003A5E92">
            <w:pPr>
              <w:pStyle w:val="BodyText"/>
              <w:numPr>
                <w:ilvl w:val="0"/>
                <w:numId w:val="48"/>
              </w:numPr>
              <w:spacing w:before="60" w:after="60" w:line="240" w:lineRule="auto"/>
              <w:ind w:left="714" w:hanging="357"/>
              <w:rPr>
                <w:sz w:val="20"/>
                <w:szCs w:val="20"/>
              </w:rPr>
            </w:pPr>
            <w:r>
              <w:rPr>
                <w:sz w:val="20"/>
                <w:szCs w:val="20"/>
              </w:rPr>
              <w:t>update the present VTS system</w:t>
            </w:r>
          </w:p>
          <w:p w14:paraId="0EB57B7B" w14:textId="6226A49B" w:rsidR="003A5E92" w:rsidRPr="007923DD" w:rsidRDefault="003A5E92" w:rsidP="003A5E92">
            <w:pPr>
              <w:pStyle w:val="BodyText"/>
              <w:numPr>
                <w:ilvl w:val="0"/>
                <w:numId w:val="48"/>
              </w:numPr>
              <w:spacing w:before="60" w:after="60" w:line="240" w:lineRule="auto"/>
              <w:ind w:left="714" w:hanging="357"/>
              <w:rPr>
                <w:rFonts w:cstheme="minorHAnsi"/>
                <w:sz w:val="20"/>
                <w:szCs w:val="20"/>
              </w:rPr>
            </w:pPr>
            <w:r>
              <w:rPr>
                <w:sz w:val="20"/>
                <w:szCs w:val="20"/>
              </w:rPr>
              <w:t>VTS personnel training</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23338853" w14:textId="47F873C2" w:rsidR="003A5E92" w:rsidRPr="003A5E92" w:rsidRDefault="003A5E92" w:rsidP="003A5E92">
            <w:pPr>
              <w:pStyle w:val="BodyTex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E70634D" w14:textId="1299CE4E" w:rsidR="00CC25C5" w:rsidRPr="00E37D69" w:rsidRDefault="003A5E92" w:rsidP="003A5E92">
            <w:pPr>
              <w:pStyle w:val="BodyTex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2390C77" w14:textId="6E3836A0" w:rsidR="00CC25C5" w:rsidRPr="00E37D69" w:rsidRDefault="00CC25C5" w:rsidP="00555585">
            <w:pPr>
              <w:pStyle w:val="BodyText"/>
              <w:numPr>
                <w:ilvl w:val="0"/>
                <w:numId w:val="40"/>
              </w:numPr>
              <w:spacing w:before="60" w:after="60" w:line="240" w:lineRule="auto"/>
              <w:rPr>
                <w:rFonts w:cstheme="minorHAnsi"/>
                <w:sz w:val="20"/>
                <w:szCs w:val="20"/>
              </w:rPr>
            </w:pPr>
          </w:p>
        </w:tc>
      </w:tr>
    </w:tbl>
    <w:p w14:paraId="5BA31C7F" w14:textId="77777777" w:rsidR="000A1738" w:rsidRDefault="000A1738">
      <w:pPr>
        <w:spacing w:after="200" w:line="276" w:lineRule="auto"/>
        <w:rPr>
          <w:rFonts w:asciiTheme="majorHAnsi" w:eastAsiaTheme="majorEastAsia" w:hAnsiTheme="majorHAnsi" w:cstheme="majorBidi"/>
          <w:b/>
          <w:bCs/>
          <w:smallCaps/>
          <w:color w:val="407EC9"/>
          <w:sz w:val="22"/>
        </w:rPr>
      </w:pPr>
      <w:r>
        <w:br w:type="page"/>
      </w:r>
    </w:p>
    <w:p w14:paraId="4E1FBD71" w14:textId="3EF1C1C3" w:rsidR="008100F4" w:rsidRDefault="004F4806" w:rsidP="00CE4702">
      <w:pPr>
        <w:pStyle w:val="Heading3"/>
      </w:pPr>
      <w:bookmarkStart w:id="58" w:name="_Toc97018639"/>
      <w:r>
        <w:t xml:space="preserve">Navigational </w:t>
      </w:r>
      <w:r w:rsidR="003A6E86">
        <w:t xml:space="preserve">Support / </w:t>
      </w:r>
      <w:r>
        <w:t>Assistance</w:t>
      </w:r>
      <w:bookmarkEnd w:id="58"/>
    </w:p>
    <w:p w14:paraId="32B38081" w14:textId="77777777" w:rsidR="00B25D74" w:rsidRPr="00B25D74" w:rsidRDefault="00B25D74" w:rsidP="00B25D74">
      <w:pPr>
        <w:pStyle w:val="Heading2separationline"/>
      </w:pPr>
    </w:p>
    <w:p w14:paraId="0C8CF592" w14:textId="309A53DB" w:rsidR="008100F4" w:rsidRDefault="008100F4" w:rsidP="00B60E72">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0960717F" w14:textId="0FDCC958" w:rsidR="00C02723" w:rsidRDefault="007B6B33" w:rsidP="00F936CF">
            <w:pPr>
              <w:pStyle w:val="BodyText"/>
              <w:spacing w:line="240" w:lineRule="auto"/>
            </w:pPr>
            <w:r>
              <w:t>Future VTS will have the capability to interact seamlessly with conventional ships, MASS, ship control centres and allied services</w:t>
            </w:r>
            <w:r w:rsidR="00F936CF">
              <w:t xml:space="preserve"> when</w:t>
            </w:r>
            <w:r w:rsidR="00C02723">
              <w:t>:</w:t>
            </w:r>
          </w:p>
          <w:p w14:paraId="02B56284" w14:textId="1E627DA8" w:rsidR="00C02723" w:rsidRDefault="00F936CF" w:rsidP="00B25152">
            <w:pPr>
              <w:pStyle w:val="BodyText"/>
              <w:numPr>
                <w:ilvl w:val="0"/>
                <w:numId w:val="84"/>
              </w:numPr>
              <w:spacing w:before="60" w:after="60" w:line="240" w:lineRule="auto"/>
              <w:ind w:left="357" w:hanging="357"/>
            </w:pPr>
            <w:r>
              <w:t>R</w:t>
            </w:r>
            <w:r w:rsidR="00C02723">
              <w:t>esponding to developing situations; and</w:t>
            </w:r>
          </w:p>
          <w:p w14:paraId="16E7A5E8" w14:textId="4AB03D19" w:rsidR="00C02723" w:rsidRDefault="00C02723" w:rsidP="00B25152">
            <w:pPr>
              <w:pStyle w:val="BodyText"/>
              <w:numPr>
                <w:ilvl w:val="0"/>
                <w:numId w:val="84"/>
              </w:numPr>
              <w:spacing w:before="60" w:after="60" w:line="240" w:lineRule="auto"/>
              <w:ind w:left="357" w:hanging="357"/>
            </w:pPr>
            <w:r>
              <w:t>Providing support / assistance under any future role for VTS</w:t>
            </w:r>
          </w:p>
          <w:p w14:paraId="3D57F44F" w14:textId="11692676" w:rsidR="007B6B33" w:rsidRPr="007B6B33" w:rsidRDefault="00C02723" w:rsidP="00F936CF">
            <w:pPr>
              <w:pStyle w:val="BodyText"/>
              <w:spacing w:line="240" w:lineRule="auto"/>
              <w:rPr>
                <w:rFonts w:cstheme="minorHAnsi"/>
                <w:b/>
                <w:color w:val="000000" w:themeColor="text1"/>
                <w:sz w:val="20"/>
                <w:szCs w:val="20"/>
                <w:lang w:val="en-US" w:eastAsia="zh-CN"/>
              </w:rPr>
            </w:pPr>
            <w:r>
              <w:t>Not</w:t>
            </w:r>
            <w:r w:rsidR="00F936CF">
              <w:t>e:</w:t>
            </w:r>
          </w:p>
          <w:p w14:paraId="58C56C97" w14:textId="69013090" w:rsidR="0053518E" w:rsidRPr="00C02723" w:rsidRDefault="0053518E" w:rsidP="00620DEE">
            <w:pPr>
              <w:pStyle w:val="BodyText"/>
              <w:numPr>
                <w:ilvl w:val="0"/>
                <w:numId w:val="79"/>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58271B53" w14:textId="28E3AFF4" w:rsidR="003A6E86" w:rsidRPr="00B9199C" w:rsidRDefault="0053518E" w:rsidP="00620DEE">
            <w:pPr>
              <w:pStyle w:val="BodyText"/>
              <w:numPr>
                <w:ilvl w:val="0"/>
                <w:numId w:val="79"/>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Key References:</w:t>
            </w:r>
          </w:p>
        </w:tc>
        <w:tc>
          <w:tcPr>
            <w:tcW w:w="7648" w:type="dxa"/>
          </w:tcPr>
          <w:p w14:paraId="01A00E3E" w14:textId="1828B450" w:rsidR="003A6E86" w:rsidRPr="00B9199C" w:rsidRDefault="0053518E" w:rsidP="00F936CF">
            <w:pPr>
              <w:pStyle w:val="BodyText"/>
              <w:spacing w:line="240" w:lineRule="auto"/>
              <w:rPr>
                <w:rFonts w:eastAsiaTheme="minorEastAsia" w:cstheme="minorHAnsi"/>
                <w:sz w:val="20"/>
                <w:szCs w:val="20"/>
                <w:lang w:eastAsia="zh-CN"/>
              </w:rPr>
            </w:pPr>
            <w:r w:rsidRPr="00F936CF">
              <w:rPr>
                <w:rFonts w:eastAsiaTheme="minorEastAsia" w:cstheme="minorHAnsi"/>
                <w:sz w:val="20"/>
                <w:szCs w:val="20"/>
                <w:lang w:eastAsia="zh-CN"/>
              </w:rPr>
              <w:t>New IMO A857 / new IALA GL 1089</w:t>
            </w:r>
          </w:p>
        </w:tc>
      </w:tr>
      <w:tr w:rsidR="0053518E" w:rsidRPr="00B9199C" w14:paraId="2D1E8FC1" w14:textId="77777777" w:rsidTr="007923DD">
        <w:trPr>
          <w:trHeight w:val="517"/>
        </w:trPr>
        <w:tc>
          <w:tcPr>
            <w:tcW w:w="1843" w:type="dxa"/>
            <w:shd w:val="clear" w:color="auto" w:fill="79FFF9" w:themeFill="accent3" w:themeFillTint="66"/>
          </w:tcPr>
          <w:p w14:paraId="1AEF9C75"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Potential Impact/s:</w:t>
            </w:r>
          </w:p>
        </w:tc>
        <w:tc>
          <w:tcPr>
            <w:tcW w:w="7648" w:type="dxa"/>
          </w:tcPr>
          <w:p w14:paraId="1393EE02" w14:textId="1D6FBE8B" w:rsidR="0053518E" w:rsidRPr="00B9199C" w:rsidRDefault="0053518E" w:rsidP="00F936CF">
            <w:pPr>
              <w:pStyle w:val="BodyTex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53518E" w:rsidRPr="00B9199C" w14:paraId="45A0FFC2" w14:textId="77777777" w:rsidTr="003A6E86">
        <w:trPr>
          <w:trHeight w:val="404"/>
        </w:trPr>
        <w:tc>
          <w:tcPr>
            <w:tcW w:w="1843" w:type="dxa"/>
            <w:shd w:val="clear" w:color="auto" w:fill="79FFF9" w:themeFill="accent3" w:themeFillTint="66"/>
          </w:tcPr>
          <w:p w14:paraId="087DAE77"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Expected Timeframe:</w:t>
            </w:r>
          </w:p>
        </w:tc>
        <w:tc>
          <w:tcPr>
            <w:tcW w:w="7648" w:type="dxa"/>
          </w:tcPr>
          <w:p w14:paraId="589ACC6B" w14:textId="62EDA306" w:rsidR="0053518E" w:rsidRPr="00B9199C" w:rsidRDefault="0053518E" w:rsidP="00F936CF">
            <w:pPr>
              <w:pStyle w:val="BodyText"/>
              <w:spacing w:line="240" w:lineRule="auto"/>
              <w:rPr>
                <w:rFonts w:cstheme="minorHAnsi"/>
                <w:sz w:val="20"/>
                <w:szCs w:val="20"/>
              </w:rPr>
            </w:pPr>
            <w:r>
              <w:rPr>
                <w:rFonts w:cstheme="minorHAnsi"/>
                <w:sz w:val="20"/>
                <w:szCs w:val="20"/>
              </w:rPr>
              <w:t>10-15 year horizon</w:t>
            </w:r>
          </w:p>
        </w:tc>
      </w:tr>
      <w:tr w:rsidR="0053518E" w:rsidRPr="00B9199C" w14:paraId="5DCB4299" w14:textId="77777777" w:rsidTr="007923DD">
        <w:trPr>
          <w:trHeight w:val="365"/>
        </w:trPr>
        <w:tc>
          <w:tcPr>
            <w:tcW w:w="1843" w:type="dxa"/>
            <w:shd w:val="clear" w:color="auto" w:fill="79FFF9" w:themeFill="accent3" w:themeFillTint="66"/>
          </w:tcPr>
          <w:p w14:paraId="4C809BFA"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Challenges:</w:t>
            </w:r>
          </w:p>
        </w:tc>
        <w:tc>
          <w:tcPr>
            <w:tcW w:w="7648" w:type="dxa"/>
          </w:tcPr>
          <w:p w14:paraId="1155F36A" w14:textId="77777777" w:rsidR="007B6B33" w:rsidRDefault="007B6B33" w:rsidP="00F936CF">
            <w:pPr>
              <w:pStyle w:val="BodyText"/>
              <w:spacing w:line="240" w:lineRule="auto"/>
              <w:rPr>
                <w:rFonts w:cstheme="minorHAnsi"/>
                <w:sz w:val="20"/>
                <w:szCs w:val="20"/>
              </w:rPr>
            </w:pPr>
            <w:r>
              <w:rPr>
                <w:rFonts w:cstheme="minorHAnsi"/>
                <w:sz w:val="20"/>
                <w:szCs w:val="20"/>
              </w:rPr>
              <w:t>Determining:</w:t>
            </w:r>
          </w:p>
          <w:p w14:paraId="26C3E0B3" w14:textId="410FAC68" w:rsidR="007B6B33" w:rsidRP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‘Who is in charge / responsible for the ship’? and</w:t>
            </w:r>
          </w:p>
          <w:p w14:paraId="0246A31C" w14:textId="0BE926A2" w:rsid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519416CA" w14:textId="7C3116DA" w:rsidR="0053518E" w:rsidRDefault="0053518E" w:rsidP="00F936CF">
            <w:pPr>
              <w:pStyle w:val="BodyTex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93B15A8"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situational awareness to the ship’s operator?</w:t>
            </w:r>
          </w:p>
          <w:p w14:paraId="2ABA9271"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intervene when connectivity between ship and RCC is lost?</w:t>
            </w:r>
          </w:p>
          <w:p w14:paraId="5290CCAC"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(emergency) control over the vessel?</w:t>
            </w:r>
          </w:p>
          <w:p w14:paraId="1F7EC7FF" w14:textId="1808B13D" w:rsidR="0053518E" w:rsidRPr="00B9199C" w:rsidRDefault="0053518E" w:rsidP="00F936CF">
            <w:pPr>
              <w:pStyle w:val="BodyTex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53518E" w:rsidRPr="00B9199C" w14:paraId="08D0C4CC" w14:textId="77777777" w:rsidTr="007923DD">
        <w:trPr>
          <w:trHeight w:val="273"/>
        </w:trPr>
        <w:tc>
          <w:tcPr>
            <w:tcW w:w="1843" w:type="dxa"/>
            <w:shd w:val="clear" w:color="auto" w:fill="79FFF9" w:themeFill="accent3" w:themeFillTint="66"/>
          </w:tcPr>
          <w:p w14:paraId="59C6D3ED"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Opportunities:</w:t>
            </w:r>
          </w:p>
        </w:tc>
        <w:tc>
          <w:tcPr>
            <w:tcW w:w="7648" w:type="dxa"/>
          </w:tcPr>
          <w:p w14:paraId="208420F7" w14:textId="77777777" w:rsidR="0053518E" w:rsidRDefault="0053518E" w:rsidP="00F936CF">
            <w:pPr>
              <w:pStyle w:val="BodyTex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13351AA" w14:textId="792099E3" w:rsidR="0053518E" w:rsidRPr="00B9199C" w:rsidRDefault="0053518E" w:rsidP="00F936CF">
            <w:pPr>
              <w:pStyle w:val="BodyText"/>
              <w:spacing w:line="240" w:lineRule="auto"/>
              <w:rPr>
                <w:rFonts w:eastAsiaTheme="minorEastAsia" w:cstheme="minorHAnsi"/>
                <w:sz w:val="20"/>
                <w:szCs w:val="20"/>
                <w:lang w:eastAsia="zh-CN"/>
              </w:rPr>
            </w:pPr>
          </w:p>
        </w:tc>
      </w:tr>
      <w:tr w:rsidR="0053518E" w:rsidRPr="00B9199C" w14:paraId="6B6B4168" w14:textId="77777777" w:rsidTr="003A6E86">
        <w:trPr>
          <w:trHeight w:val="765"/>
        </w:trPr>
        <w:tc>
          <w:tcPr>
            <w:tcW w:w="1843" w:type="dxa"/>
            <w:shd w:val="clear" w:color="auto" w:fill="79FFF9" w:themeFill="accent3" w:themeFillTint="66"/>
          </w:tcPr>
          <w:p w14:paraId="4C1A7803"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7B0E3745" w14:textId="0AFBF395" w:rsidR="0053518E" w:rsidRPr="00B9199C" w:rsidRDefault="0053518E" w:rsidP="00F936CF">
            <w:pPr>
              <w:pStyle w:val="BodyText"/>
              <w:spacing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59" w:name="_Toc97018640"/>
      <w:r w:rsidRPr="00FA62E2">
        <w:t>Sea Traffic Management</w:t>
      </w:r>
      <w:bookmarkEnd w:id="59"/>
      <w:r w:rsidRPr="00FA62E2">
        <w:t xml:space="preserve"> </w:t>
      </w:r>
    </w:p>
    <w:p w14:paraId="52AB12CB" w14:textId="77777777" w:rsidR="00B25D74" w:rsidRPr="00B25D74" w:rsidRDefault="00B25D74" w:rsidP="00B25D74">
      <w:pPr>
        <w:pStyle w:val="Heading2separationline"/>
      </w:pPr>
    </w:p>
    <w:p w14:paraId="0824C5A2" w14:textId="009C2E9C" w:rsidR="008100F4" w:rsidRDefault="00E10130" w:rsidP="00CF4D8A">
      <w:pPr>
        <w:pStyle w:val="BodyText"/>
      </w:pPr>
      <w:r w:rsidRPr="00E10130">
        <w:rPr>
          <w:highlight w:val="yellow"/>
        </w:rPr>
        <w:t>&lt;To be considered at VTS52&gt;</w:t>
      </w: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60" w:name="_Toc97018641"/>
      <w:r w:rsidRPr="004F4806">
        <w:t>Marine Spatial Planning</w:t>
      </w:r>
      <w:bookmarkEnd w:id="60"/>
    </w:p>
    <w:p w14:paraId="1BF32273" w14:textId="77777777" w:rsidR="00B25D74" w:rsidRPr="00B25D74" w:rsidRDefault="00B25D74" w:rsidP="00B25D74">
      <w:pPr>
        <w:pStyle w:val="Heading2separationline"/>
      </w:pPr>
    </w:p>
    <w:p w14:paraId="5E6208C0" w14:textId="77777777" w:rsidR="00A204A5" w:rsidRDefault="00A204A5" w:rsidP="00A204A5">
      <w:pPr>
        <w:pStyle w:val="BodyText"/>
        <w:spacing w:before="120" w:line="240" w:lineRule="auto"/>
        <w:rPr>
          <w:highlight w:val="yellow"/>
        </w:rPr>
      </w:pPr>
      <w:commentRangeStart w:id="61"/>
      <w:r w:rsidRPr="002667D9">
        <w:rPr>
          <w:highlight w:val="yellow"/>
        </w:rPr>
        <w:t xml:space="preserve">Maritime/Marine Spatial Planning (MSP) is a public process of analyzing and allocating the spatial and temporal distribution of human activities in marine areas to achieve ecological, economic and social objectives (e.g., fisheries, aquaculture, shipping, tourism, renewable energy production) that are usually specified through a political process. </w:t>
      </w:r>
    </w:p>
    <w:p w14:paraId="71F6A33C" w14:textId="77777777" w:rsidR="00A204A5" w:rsidRDefault="00A204A5" w:rsidP="00A204A5">
      <w:pPr>
        <w:pStyle w:val="BodyText"/>
        <w:spacing w:before="120" w:line="240" w:lineRule="auto"/>
      </w:pPr>
      <w:r w:rsidRPr="002667D9">
        <w:rPr>
          <w:highlight w:val="yellow"/>
        </w:rPr>
        <w:t>Maritime Spatial Planning (MSP) is defined e.g. in the European Commission's Directive on Maritime Spatial Planning as 'a process by which the relevant Member State's authorities analyze and organize human activities in marine areas to achieve ecological, economic and social objectives.</w:t>
      </w:r>
      <w:r w:rsidRPr="002667D9">
        <w:t xml:space="preserve">  </w:t>
      </w:r>
      <w:commentRangeEnd w:id="61"/>
      <w:r>
        <w:rPr>
          <w:rStyle w:val="CommentReference"/>
        </w:rPr>
        <w:commentReference w:id="61"/>
      </w:r>
    </w:p>
    <w:p w14:paraId="1DE12DCF" w14:textId="77777777" w:rsidR="00A204A5" w:rsidRDefault="00A204A5" w:rsidP="00A204A5">
      <w:pPr>
        <w:pStyle w:val="BodyText"/>
        <w:rPr>
          <w:ins w:id="62" w:author="Trainor, Neil" w:date="2022-01-23T15:15:00Z"/>
        </w:rPr>
      </w:pPr>
      <w:commentRangeStart w:id="63"/>
      <w:ins w:id="64" w:author="Trainor, Neil" w:date="2022-01-23T15:15:00Z">
        <w:r w:rsidRPr="00931834">
          <w:t xml:space="preserve">Marine Spatial Planning (MSP) is a practical way to organise marine space, and the interactions among human uses and between these uses and the marine environment. </w:t>
        </w:r>
      </w:ins>
    </w:p>
    <w:p w14:paraId="62A71F29" w14:textId="77777777" w:rsidR="00A204A5" w:rsidRDefault="00A204A5" w:rsidP="00A204A5">
      <w:pPr>
        <w:pStyle w:val="BodyText"/>
        <w:rPr>
          <w:ins w:id="65" w:author="Trainor, Neil" w:date="2022-01-23T15:15:00Z"/>
        </w:rPr>
      </w:pPr>
      <w:ins w:id="66" w:author="Trainor, Neil" w:date="2022-01-23T15:15:00Z">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ins>
    </w:p>
    <w:p w14:paraId="4063543E" w14:textId="77777777" w:rsidR="00A204A5" w:rsidRDefault="00A204A5" w:rsidP="00A204A5">
      <w:pPr>
        <w:pStyle w:val="BodyText"/>
        <w:rPr>
          <w:ins w:id="67" w:author="Trainor, Neil" w:date="2022-01-23T15:14:00Z"/>
        </w:rPr>
      </w:pPr>
      <w:ins w:id="68" w:author="Trainor, Neil" w:date="2022-01-23T15:14:00Z">
        <w:r w:rsidRPr="00931834">
          <w:t>Marine Spatial Planning (MSP) provides a process for industry, government, and the community to work together to better plan for current and future uses of the marine environment, while also maintaining healthy marine ecosystems.</w:t>
        </w:r>
      </w:ins>
    </w:p>
    <w:p w14:paraId="3DA39B07" w14:textId="77777777" w:rsidR="00A204A5" w:rsidRDefault="00A204A5" w:rsidP="00A204A5">
      <w:pPr>
        <w:pStyle w:val="BodyText"/>
        <w:rPr>
          <w:ins w:id="69" w:author="Trainor, Neil" w:date="2022-01-23T15:21:00Z"/>
        </w:rPr>
      </w:pPr>
      <w:ins w:id="70" w:author="Trainor, Neil" w:date="2022-01-23T15:21:00Z">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ins>
      <w:hyperlink r:id="rId32" w:history="1">
        <w:r w:rsidRPr="002D1F84">
          <w:rPr>
            <w:rStyle w:val="Hyperlink"/>
          </w:rPr>
          <w:t>https://en.unesco.org/news/unesco-and-european-commission-launch-new-flagship-guide-marinemaritime-spatial-planning</w:t>
        </w:r>
      </w:hyperlink>
      <w:commentRangeEnd w:id="63"/>
      <w:r>
        <w:rPr>
          <w:rStyle w:val="CommentReference"/>
        </w:rPr>
        <w:commentReference w:id="63"/>
      </w: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477D69E" w14:textId="77777777" w:rsidR="00745C69" w:rsidRDefault="00745C69">
      <w:pPr>
        <w:spacing w:after="200" w:line="276" w:lineRule="auto"/>
        <w:rPr>
          <w:rFonts w:asciiTheme="majorHAnsi" w:eastAsiaTheme="majorEastAsia" w:hAnsiTheme="majorHAnsi" w:cstheme="majorBidi"/>
          <w:b/>
          <w:bCs/>
          <w:smallCaps/>
          <w:color w:val="407EC9"/>
          <w:sz w:val="22"/>
        </w:rPr>
      </w:pPr>
      <w:r>
        <w:br w:type="page"/>
      </w:r>
    </w:p>
    <w:p w14:paraId="4FB94DA6" w14:textId="00DD4A4B" w:rsidR="004F4806" w:rsidRDefault="004F4806" w:rsidP="00CE4702">
      <w:pPr>
        <w:pStyle w:val="Heading3"/>
      </w:pPr>
      <w:bookmarkStart w:id="71" w:name="_Toc97018642"/>
      <w:r w:rsidRPr="004F4806">
        <w:t>Interacting Objects</w:t>
      </w:r>
      <w:bookmarkEnd w:id="71"/>
    </w:p>
    <w:p w14:paraId="12E4B6BE" w14:textId="77777777" w:rsidR="004F4806" w:rsidRPr="00B25D74" w:rsidRDefault="004F4806" w:rsidP="004F4806">
      <w:pPr>
        <w:pStyle w:val="Heading2separationline"/>
      </w:pPr>
    </w:p>
    <w:p w14:paraId="127660AE" w14:textId="0242ED2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2539"/>
        <w:gridCol w:w="7519"/>
      </w:tblGrid>
      <w:tr w:rsidR="00402DAB" w:rsidRPr="00B9199C" w14:paraId="06D028DB" w14:textId="77777777" w:rsidTr="00E84620">
        <w:trPr>
          <w:trHeight w:val="593"/>
        </w:trPr>
        <w:tc>
          <w:tcPr>
            <w:tcW w:w="1843" w:type="dxa"/>
            <w:shd w:val="clear" w:color="auto" w:fill="79FFF9" w:themeFill="accent3" w:themeFillTint="66"/>
          </w:tcPr>
          <w:p w14:paraId="2F37D39B"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7B1B9238" w14:textId="651A7D47" w:rsidR="00E84620" w:rsidRPr="00100CAE" w:rsidRDefault="00402DAB" w:rsidP="00E84620">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ins w:id="72" w:author="Dorsser, Harmen van" w:date="2021-12-16T11:28:00Z">
              <w:r w:rsidR="00D1538B">
                <w:rPr>
                  <w:rFonts w:cstheme="minorHAnsi"/>
                  <w:bCs/>
                  <w:color w:val="000000" w:themeColor="text1"/>
                  <w:sz w:val="20"/>
                  <w:szCs w:val="20"/>
                  <w:lang w:val="en-US" w:eastAsia="zh-CN"/>
                </w:rPr>
                <w:t>providers</w:t>
              </w:r>
            </w:ins>
            <w:ins w:id="73" w:author="Dorsser, Harmen van" w:date="2021-12-16T11:29:00Z">
              <w:r w:rsidR="00D1538B">
                <w:rPr>
                  <w:rFonts w:cstheme="minorHAnsi"/>
                  <w:bCs/>
                  <w:color w:val="000000" w:themeColor="text1"/>
                  <w:sz w:val="20"/>
                  <w:szCs w:val="20"/>
                  <w:lang w:val="en-US" w:eastAsia="zh-CN"/>
                </w:rPr>
                <w:t xml:space="preserve"> </w:t>
              </w:r>
            </w:ins>
            <w:r w:rsidRPr="00100CAE">
              <w:rPr>
                <w:rFonts w:cstheme="minorHAnsi"/>
                <w:bCs/>
                <w:color w:val="000000" w:themeColor="text1"/>
                <w:sz w:val="20"/>
                <w:szCs w:val="20"/>
                <w:lang w:val="en-US" w:eastAsia="zh-CN"/>
              </w:rPr>
              <w:t xml:space="preserve">will </w:t>
            </w:r>
            <w:ins w:id="74" w:author="Dorsser, Harmen van" w:date="2021-12-16T11:29:00Z">
              <w:r w:rsidR="00D1538B">
                <w:rPr>
                  <w:rFonts w:cstheme="minorHAnsi"/>
                  <w:bCs/>
                  <w:color w:val="000000" w:themeColor="text1"/>
                  <w:sz w:val="20"/>
                  <w:szCs w:val="20"/>
                  <w:lang w:val="en-US" w:eastAsia="zh-CN"/>
                </w:rPr>
                <w:t xml:space="preserve">have </w:t>
              </w:r>
            </w:ins>
            <w:r w:rsidRPr="00100CAE">
              <w:rPr>
                <w:rFonts w:cstheme="minorHAnsi"/>
                <w:bCs/>
                <w:color w:val="000000" w:themeColor="text1"/>
                <w:sz w:val="20"/>
                <w:szCs w:val="20"/>
                <w:lang w:val="en-US" w:eastAsia="zh-CN"/>
              </w:rPr>
              <w:t>interact</w:t>
            </w:r>
            <w:ins w:id="75" w:author="Dorsser, Harmen van" w:date="2021-12-16T11:30:00Z">
              <w:r w:rsidR="00D1538B">
                <w:rPr>
                  <w:rFonts w:cstheme="minorHAnsi"/>
                  <w:bCs/>
                  <w:color w:val="000000" w:themeColor="text1"/>
                  <w:sz w:val="20"/>
                  <w:szCs w:val="20"/>
                  <w:lang w:val="en-US" w:eastAsia="zh-CN"/>
                </w:rPr>
                <w:t xml:space="preserve">ion </w:t>
              </w:r>
            </w:ins>
            <w:del w:id="76" w:author="Dorsser, Harmen van" w:date="2021-12-16T11:30: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with various objects within the VTS Area that will transmit information digitally to arriving ships. </w:t>
            </w:r>
            <w:del w:id="77" w:author="Dorsser, Harmen van" w:date="2021-12-16T11:29: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0BBDAE30" w14:textId="385C1963" w:rsidR="00402DAB" w:rsidRPr="003A6E86" w:rsidRDefault="00402DAB" w:rsidP="00E84620">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w:t>
            </w:r>
            <w:r w:rsidR="00E84620" w:rsidRPr="00100CAE">
              <w:rPr>
                <w:rFonts w:cstheme="minorHAnsi"/>
                <w:bCs/>
                <w:color w:val="000000" w:themeColor="text1"/>
                <w:sz w:val="20"/>
                <w:szCs w:val="20"/>
                <w:lang w:val="en-US" w:eastAsia="zh-CN"/>
              </w:rPr>
              <w:t xml:space="preserve">Standards such as </w:t>
            </w:r>
            <w:r w:rsidRPr="00100CAE">
              <w:rPr>
                <w:rFonts w:cstheme="minorHAnsi"/>
                <w:bCs/>
                <w:color w:val="000000" w:themeColor="text1"/>
                <w:sz w:val="20"/>
                <w:szCs w:val="20"/>
                <w:lang w:val="en-US" w:eastAsia="zh-CN"/>
              </w:rPr>
              <w:t>“S-100 standards”</w:t>
            </w:r>
            <w:r w:rsidR="00E84620" w:rsidRPr="00100CAE">
              <w:rPr>
                <w:rFonts w:cstheme="minorHAnsi"/>
                <w:bCs/>
                <w:color w:val="000000" w:themeColor="text1"/>
                <w:sz w:val="20"/>
                <w:szCs w:val="20"/>
                <w:lang w:val="en-US" w:eastAsia="zh-CN"/>
              </w:rPr>
              <w:t xml:space="preserve"> </w:t>
            </w:r>
            <w:r w:rsidRPr="00100CAE">
              <w:rPr>
                <w:rFonts w:cstheme="minorHAnsi"/>
                <w:bCs/>
                <w:color w:val="000000" w:themeColor="text1"/>
                <w:sz w:val="20"/>
                <w:szCs w:val="20"/>
                <w:lang w:val="en-US" w:eastAsia="zh-CN"/>
              </w:rPr>
              <w:t xml:space="preserve">will enable systems to system communication and with interacting objects </w:t>
            </w:r>
          </w:p>
        </w:tc>
      </w:tr>
      <w:tr w:rsidR="00402DAB" w:rsidRPr="00B9199C" w14:paraId="3D67BE20" w14:textId="77777777" w:rsidTr="00E84620">
        <w:trPr>
          <w:trHeight w:val="419"/>
        </w:trPr>
        <w:tc>
          <w:tcPr>
            <w:tcW w:w="1843" w:type="dxa"/>
            <w:shd w:val="clear" w:color="auto" w:fill="79FFF9" w:themeFill="accent3" w:themeFillTint="66"/>
          </w:tcPr>
          <w:p w14:paraId="7ABBFC9F" w14:textId="77777777" w:rsidR="00402DAB" w:rsidRPr="00B9199C" w:rsidRDefault="00402DAB" w:rsidP="00E84620">
            <w:pPr>
              <w:pStyle w:val="BodyText"/>
              <w:rPr>
                <w:rFonts w:cstheme="minorHAnsi"/>
                <w:b/>
                <w:sz w:val="20"/>
                <w:szCs w:val="20"/>
              </w:rPr>
            </w:pPr>
            <w:r w:rsidRPr="00B9199C">
              <w:rPr>
                <w:rFonts w:cstheme="minorHAnsi"/>
                <w:b/>
                <w:sz w:val="20"/>
                <w:szCs w:val="20"/>
              </w:rPr>
              <w:t>Key References:</w:t>
            </w:r>
          </w:p>
        </w:tc>
        <w:tc>
          <w:tcPr>
            <w:tcW w:w="7648" w:type="dxa"/>
          </w:tcPr>
          <w:p w14:paraId="18D76044" w14:textId="77777777" w:rsidR="00402DAB" w:rsidRDefault="00402DAB" w:rsidP="00E84620">
            <w:pPr>
              <w:pStyle w:val="BodyText"/>
            </w:pPr>
            <w:r>
              <w:t xml:space="preserve">IHO </w:t>
            </w:r>
            <w:r w:rsidRPr="002B0E65">
              <w:t>S-100 Universal Hydrographic Data Model</w:t>
            </w:r>
          </w:p>
          <w:p w14:paraId="1994D7F6" w14:textId="77777777" w:rsidR="00402DAB" w:rsidRDefault="00402DAB" w:rsidP="00E84620">
            <w:pPr>
              <w:pStyle w:val="BodyText"/>
            </w:pPr>
            <w:r>
              <w:t xml:space="preserve">IMO-FAL </w:t>
            </w:r>
            <w:r w:rsidRPr="002B0E65">
              <w:t>Maritime single window (MSW)</w:t>
            </w:r>
          </w:p>
          <w:p w14:paraId="7E2DC83D" w14:textId="77777777" w:rsidR="00402DAB" w:rsidRPr="002B0E65" w:rsidRDefault="00402DAB" w:rsidP="00E84620">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745C69" w:rsidRPr="00B9199C" w14:paraId="1691DC4B" w14:textId="77777777" w:rsidTr="00E84620">
        <w:trPr>
          <w:trHeight w:val="419"/>
        </w:trPr>
        <w:tc>
          <w:tcPr>
            <w:tcW w:w="1843" w:type="dxa"/>
            <w:shd w:val="clear" w:color="auto" w:fill="79FFF9" w:themeFill="accent3" w:themeFillTint="66"/>
          </w:tcPr>
          <w:p w14:paraId="055C5180" w14:textId="77777777" w:rsidR="00745C69" w:rsidRDefault="00FF33F4" w:rsidP="00E84620">
            <w:pPr>
              <w:pStyle w:val="BodyText"/>
              <w:rPr>
                <w:ins w:id="78" w:author="Dorsser, Harmen van" w:date="2021-12-20T10:50:00Z"/>
                <w:rFonts w:cstheme="minorHAnsi"/>
                <w:b/>
                <w:sz w:val="20"/>
                <w:szCs w:val="20"/>
              </w:rPr>
            </w:pPr>
            <w:ins w:id="79" w:author="Dorsser, Harmen van" w:date="2021-12-20T10:50:00Z">
              <w:r>
                <w:rPr>
                  <w:rFonts w:cstheme="minorHAnsi"/>
                  <w:b/>
                  <w:sz w:val="20"/>
                  <w:szCs w:val="20"/>
                </w:rPr>
                <w:t>Link with expectations for Future VTS services</w:t>
              </w:r>
            </w:ins>
          </w:p>
          <w:p w14:paraId="368FB670" w14:textId="6A02B811" w:rsidR="00FF33F4" w:rsidRPr="00B9199C" w:rsidRDefault="00FF33F4" w:rsidP="00E84620">
            <w:pPr>
              <w:pStyle w:val="BodyText"/>
              <w:rPr>
                <w:rFonts w:cstheme="minorHAnsi"/>
                <w:b/>
                <w:sz w:val="20"/>
                <w:szCs w:val="20"/>
              </w:rPr>
            </w:pPr>
          </w:p>
        </w:tc>
        <w:tc>
          <w:tcPr>
            <w:tcW w:w="7648" w:type="dxa"/>
          </w:tcPr>
          <w:p w14:paraId="4256CA0B" w14:textId="77777777" w:rsidR="00745C69" w:rsidRDefault="00745C69" w:rsidP="00E84620">
            <w:pPr>
              <w:pStyle w:val="BodyText"/>
            </w:pPr>
          </w:p>
        </w:tc>
      </w:tr>
      <w:tr w:rsidR="00402DAB" w:rsidRPr="00B9199C" w14:paraId="385232E3" w14:textId="77777777" w:rsidTr="00100CAE">
        <w:trPr>
          <w:trHeight w:val="4318"/>
        </w:trPr>
        <w:tc>
          <w:tcPr>
            <w:tcW w:w="1843" w:type="dxa"/>
            <w:shd w:val="clear" w:color="auto" w:fill="79FFF9" w:themeFill="accent3" w:themeFillTint="66"/>
          </w:tcPr>
          <w:p w14:paraId="4FF5B61A" w14:textId="77777777" w:rsidR="00402DAB" w:rsidRPr="00B9199C" w:rsidRDefault="00402DAB" w:rsidP="00E84620">
            <w:pPr>
              <w:pStyle w:val="BodyText"/>
              <w:rPr>
                <w:rFonts w:cstheme="minorHAnsi"/>
                <w:b/>
                <w:sz w:val="20"/>
                <w:szCs w:val="20"/>
              </w:rPr>
            </w:pPr>
            <w:r w:rsidRPr="00B9199C">
              <w:rPr>
                <w:rFonts w:cstheme="minorHAnsi"/>
                <w:b/>
                <w:sz w:val="20"/>
                <w:szCs w:val="20"/>
              </w:rPr>
              <w:t>Potential Impact/s:</w:t>
            </w:r>
          </w:p>
        </w:tc>
        <w:tc>
          <w:tcPr>
            <w:tcW w:w="7648" w:type="dxa"/>
          </w:tcPr>
          <w:p w14:paraId="2057F38A" w14:textId="77777777" w:rsidR="00402DAB" w:rsidRDefault="00402DAB" w:rsidP="00E84620">
            <w:pPr>
              <w:pStyle w:val="BodyText"/>
              <w:spacing w:before="60" w:after="60" w:line="240" w:lineRule="auto"/>
            </w:pPr>
            <w:r>
              <w:t>IMO performance standards are needed to support the operation of those technical standards and to harmonize their implementation worldwide.</w:t>
            </w:r>
          </w:p>
          <w:p w14:paraId="6926C4C8" w14:textId="77777777" w:rsidR="00402DAB" w:rsidRPr="00370D16" w:rsidRDefault="00402DAB" w:rsidP="00E84620">
            <w:pPr>
              <w:pStyle w:val="BodyTex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0F5809B8" w14:textId="77777777" w:rsidR="00402DAB" w:rsidRDefault="00402DAB" w:rsidP="00E84620">
            <w:pPr>
              <w:pStyle w:val="BodyTex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F79A23F" w14:textId="4AF99066" w:rsidR="00402DAB" w:rsidRPr="00370D16" w:rsidRDefault="00402DAB" w:rsidP="00E84620">
            <w:pPr>
              <w:pStyle w:val="BodyText"/>
              <w:spacing w:before="60" w:after="60" w:line="240" w:lineRule="auto"/>
            </w:pPr>
            <w:r>
              <w:t>The more intense communication from ship to shore will give options for</w:t>
            </w:r>
            <w:r w:rsidR="00FE5525">
              <w:t xml:space="preserve"> </w:t>
            </w:r>
            <w:r w:rsidR="00FE5525" w:rsidRPr="00FE5525">
              <w:rPr>
                <w:highlight w:val="yellow"/>
              </w:rPr>
              <w:t>?????</w:t>
            </w:r>
          </w:p>
        </w:tc>
      </w:tr>
      <w:tr w:rsidR="00745C69" w:rsidRPr="00B9199C" w14:paraId="391C9FD6" w14:textId="77777777" w:rsidTr="00100CAE">
        <w:trPr>
          <w:trHeight w:val="4318"/>
        </w:trPr>
        <w:tc>
          <w:tcPr>
            <w:tcW w:w="1843" w:type="dxa"/>
            <w:shd w:val="clear" w:color="auto" w:fill="79FFF9" w:themeFill="accent3" w:themeFillTint="66"/>
          </w:tcPr>
          <w:p w14:paraId="21E707C8" w14:textId="6F2125BE" w:rsidR="00745C69" w:rsidRPr="00B9199C" w:rsidRDefault="00745C69" w:rsidP="00E84620">
            <w:pPr>
              <w:pStyle w:val="BodyTex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7224778" w14:textId="77777777" w:rsidR="00745C69" w:rsidRDefault="00745C69" w:rsidP="00E84620">
            <w:pPr>
              <w:pStyle w:val="BodyText"/>
              <w:spacing w:before="60" w:after="60" w:line="240" w:lineRule="auto"/>
            </w:pPr>
          </w:p>
        </w:tc>
      </w:tr>
      <w:tr w:rsidR="00402DAB" w:rsidRPr="00B9199C" w14:paraId="091E798F" w14:textId="77777777" w:rsidTr="00E84620">
        <w:trPr>
          <w:trHeight w:val="404"/>
        </w:trPr>
        <w:tc>
          <w:tcPr>
            <w:tcW w:w="1843" w:type="dxa"/>
            <w:shd w:val="clear" w:color="auto" w:fill="79FFF9" w:themeFill="accent3" w:themeFillTint="66"/>
          </w:tcPr>
          <w:p w14:paraId="44770CCD"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7AD68864" w14:textId="77777777" w:rsidR="00402DAB" w:rsidRDefault="00402DAB" w:rsidP="00E84620">
            <w:pPr>
              <w:pStyle w:val="BodyText"/>
            </w:pPr>
            <w:r>
              <w:t xml:space="preserve">Considering that the technical standards for digital route exchange are being developed by the IEC and that the IHO has declared 2020-2030 the "S-100 Implementation Decade", </w:t>
            </w:r>
          </w:p>
          <w:p w14:paraId="2632E240" w14:textId="792AD266" w:rsidR="00FE5525" w:rsidRPr="00B9199C" w:rsidRDefault="00FE5525" w:rsidP="00E84620">
            <w:pPr>
              <w:pStyle w:val="BodyText"/>
              <w:rPr>
                <w:rFonts w:cstheme="minorHAnsi"/>
                <w:sz w:val="20"/>
                <w:szCs w:val="20"/>
              </w:rPr>
            </w:pPr>
          </w:p>
        </w:tc>
      </w:tr>
      <w:tr w:rsidR="00402DAB" w:rsidRPr="00B9199C" w14:paraId="63982113" w14:textId="77777777" w:rsidTr="00E84620">
        <w:trPr>
          <w:trHeight w:val="355"/>
        </w:trPr>
        <w:tc>
          <w:tcPr>
            <w:tcW w:w="1843" w:type="dxa"/>
            <w:shd w:val="clear" w:color="auto" w:fill="79FFF9" w:themeFill="accent3" w:themeFillTint="66"/>
          </w:tcPr>
          <w:p w14:paraId="712A2149"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784BF284" w14:textId="70FA362E"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E84620">
              <w:rPr>
                <w:rFonts w:cstheme="minorHAnsi"/>
                <w:sz w:val="20"/>
                <w:szCs w:val="20"/>
              </w:rPr>
              <w:t>s</w:t>
            </w:r>
            <w:r>
              <w:rPr>
                <w:rFonts w:cstheme="minorHAnsi"/>
                <w:sz w:val="20"/>
                <w:szCs w:val="20"/>
              </w:rPr>
              <w:t xml:space="preserve">) </w:t>
            </w:r>
          </w:p>
          <w:p w14:paraId="49FD6923" w14:textId="7FC0C0BF" w:rsidR="00E84620" w:rsidRDefault="00E84620" w:rsidP="00E84620">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04CEF3D1" w14:textId="77777777" w:rsidR="00402DAB"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w:t>
            </w:r>
          </w:p>
          <w:p w14:paraId="14A39BAE" w14:textId="07ADFD83" w:rsidR="00E84620" w:rsidRPr="00B9199C" w:rsidRDefault="00E84620" w:rsidP="00E84620">
            <w:pPr>
              <w:pStyle w:val="BodyText"/>
              <w:spacing w:before="60" w:after="60" w:line="240" w:lineRule="auto"/>
              <w:rPr>
                <w:rFonts w:cstheme="minorHAnsi"/>
                <w:sz w:val="20"/>
                <w:szCs w:val="20"/>
              </w:rPr>
            </w:pPr>
            <w:r>
              <w:rPr>
                <w:rFonts w:cstheme="minorHAnsi"/>
                <w:sz w:val="20"/>
                <w:szCs w:val="20"/>
              </w:rPr>
              <w:t>Maritime Data Communication Systems</w:t>
            </w:r>
          </w:p>
        </w:tc>
      </w:tr>
      <w:tr w:rsidR="00402DAB" w:rsidRPr="00B9199C" w14:paraId="2E76C6DC" w14:textId="77777777" w:rsidTr="00E84620">
        <w:trPr>
          <w:trHeight w:val="404"/>
        </w:trPr>
        <w:tc>
          <w:tcPr>
            <w:tcW w:w="1843" w:type="dxa"/>
            <w:shd w:val="clear" w:color="auto" w:fill="79FFF9" w:themeFill="accent3" w:themeFillTint="66"/>
          </w:tcPr>
          <w:p w14:paraId="5E39BEF3"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685F6371"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p>
        </w:tc>
      </w:tr>
      <w:tr w:rsidR="00402DAB" w:rsidRPr="00B9199C" w14:paraId="100E3DEA" w14:textId="77777777" w:rsidTr="00E84620">
        <w:trPr>
          <w:trHeight w:val="765"/>
        </w:trPr>
        <w:tc>
          <w:tcPr>
            <w:tcW w:w="1843" w:type="dxa"/>
            <w:shd w:val="clear" w:color="auto" w:fill="79FFF9" w:themeFill="accent3" w:themeFillTint="66"/>
          </w:tcPr>
          <w:p w14:paraId="1DB7B37A"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B6D02B9" w14:textId="5AB9F1D7" w:rsidR="00402DAB" w:rsidRPr="00B9199C" w:rsidRDefault="00402DAB" w:rsidP="00E84620">
            <w:pPr>
              <w:pStyle w:val="BodyText"/>
              <w:spacing w:before="60" w:after="60" w:line="240" w:lineRule="auto"/>
              <w:rPr>
                <w:rFonts w:cstheme="minorHAnsi"/>
                <w:sz w:val="20"/>
                <w:szCs w:val="20"/>
              </w:rPr>
            </w:pPr>
          </w:p>
        </w:tc>
      </w:tr>
      <w:tr w:rsidR="00745C69" w:rsidRPr="00B9199C" w14:paraId="5AA21D8E" w14:textId="77777777" w:rsidTr="00E84620">
        <w:trPr>
          <w:trHeight w:val="765"/>
        </w:trPr>
        <w:tc>
          <w:tcPr>
            <w:tcW w:w="1843" w:type="dxa"/>
            <w:shd w:val="clear" w:color="auto" w:fill="79FFF9" w:themeFill="accent3" w:themeFillTint="66"/>
          </w:tcPr>
          <w:p w14:paraId="34D1F859" w14:textId="77777777" w:rsidR="00745C69" w:rsidRPr="00B9199C" w:rsidRDefault="00745C69" w:rsidP="00E84620">
            <w:pPr>
              <w:pStyle w:val="BodyText"/>
              <w:rPr>
                <w:rFonts w:cstheme="minorHAnsi"/>
                <w:b/>
                <w:sz w:val="20"/>
                <w:szCs w:val="20"/>
              </w:rPr>
            </w:pPr>
          </w:p>
        </w:tc>
        <w:tc>
          <w:tcPr>
            <w:tcW w:w="7648" w:type="dxa"/>
          </w:tcPr>
          <w:p w14:paraId="6DF1FB03" w14:textId="77777777" w:rsidR="00745C69" w:rsidRDefault="00745C69" w:rsidP="00745C69">
            <w:pPr>
              <w:pStyle w:val="BodyText"/>
              <w:rPr>
                <w:highlight w:val="yellow"/>
              </w:rPr>
            </w:pPr>
            <w:r w:rsidRPr="006C2254">
              <w:rPr>
                <w:highlight w:val="yellow"/>
              </w:rPr>
              <w:t xml:space="preserve">&lt; </w:t>
            </w:r>
            <w:r>
              <w:rPr>
                <w:highlight w:val="yellow"/>
              </w:rPr>
              <w:t>Further c</w:t>
            </w:r>
            <w:r w:rsidRPr="006C2254">
              <w:rPr>
                <w:highlight w:val="yellow"/>
              </w:rPr>
              <w:t xml:space="preserve">onsideration </w:t>
            </w:r>
            <w:r>
              <w:rPr>
                <w:highlight w:val="yellow"/>
              </w:rPr>
              <w:t>to be given to including additional text to:</w:t>
            </w:r>
          </w:p>
          <w:p w14:paraId="77379B78" w14:textId="77777777" w:rsidR="00745C69" w:rsidRPr="00B60E72" w:rsidRDefault="00745C69" w:rsidP="00B25152">
            <w:pPr>
              <w:pStyle w:val="BodyText"/>
              <w:numPr>
                <w:ilvl w:val="0"/>
                <w:numId w:val="82"/>
              </w:numPr>
              <w:rPr>
                <w:highlight w:val="yellow"/>
              </w:rPr>
            </w:pPr>
            <w:r>
              <w:rPr>
                <w:highlight w:val="yellow"/>
              </w:rPr>
              <w:t>C</w:t>
            </w:r>
            <w:r w:rsidRPr="00B60E72">
              <w:rPr>
                <w:highlight w:val="yellow"/>
              </w:rPr>
              <w:t>larify the links between Section 4.1 and 4.2&gt;</w:t>
            </w:r>
          </w:p>
          <w:p w14:paraId="2B5454B0" w14:textId="77777777" w:rsidR="00745C69" w:rsidRPr="00B60E72" w:rsidRDefault="00745C69" w:rsidP="00B25152">
            <w:pPr>
              <w:pStyle w:val="BodyText"/>
              <w:numPr>
                <w:ilvl w:val="0"/>
                <w:numId w:val="82"/>
              </w:numPr>
              <w:rPr>
                <w:rFonts w:ascii="Calibri" w:hAnsi="Calibri"/>
                <w:highlight w:val="yellow"/>
              </w:rPr>
            </w:pPr>
            <w:r w:rsidRPr="00B60E72">
              <w:rPr>
                <w:rFonts w:ascii="Calibri" w:hAnsi="Calibri"/>
                <w:highlight w:val="yellow"/>
              </w:rPr>
              <w:t>The outcomes identified and ‘how we get there’, including ‘what is needed’ in moving to ‘future VTS’ in terms of requirements/functionality.</w:t>
            </w:r>
          </w:p>
          <w:p w14:paraId="5D41B4C9" w14:textId="77777777" w:rsidR="00745C69" w:rsidRPr="005A4217" w:rsidRDefault="00745C69" w:rsidP="00B25152">
            <w:pPr>
              <w:pStyle w:val="BodyText"/>
              <w:numPr>
                <w:ilvl w:val="0"/>
                <w:numId w:val="82"/>
              </w:numPr>
              <w:rPr>
                <w:rFonts w:ascii="Calibri" w:hAnsi="Calibri"/>
              </w:rPr>
            </w:pPr>
            <w:r w:rsidRPr="00B60E72">
              <w:rPr>
                <w:rFonts w:ascii="Calibri" w:hAnsi="Calibri"/>
                <w:highlight w:val="yellow"/>
              </w:rPr>
              <w:t>The ‘role’ and ‘responsibilities’ of both VTS and other actors.&gt;</w:t>
            </w:r>
          </w:p>
          <w:p w14:paraId="76314146" w14:textId="77777777" w:rsidR="00745C69" w:rsidRPr="00B9199C" w:rsidRDefault="00745C69" w:rsidP="00E84620">
            <w:pPr>
              <w:pStyle w:val="BodyText"/>
              <w:spacing w:before="60" w:after="60" w:line="240" w:lineRule="auto"/>
              <w:rPr>
                <w:rFonts w:cstheme="minorHAnsi"/>
                <w:sz w:val="20"/>
                <w:szCs w:val="20"/>
              </w:rPr>
            </w:pPr>
          </w:p>
        </w:tc>
      </w:tr>
    </w:tbl>
    <w:p w14:paraId="5C910633" w14:textId="77777777" w:rsidR="00402DAB" w:rsidRDefault="00402DAB" w:rsidP="004F4806">
      <w:pPr>
        <w:pStyle w:val="BodyText"/>
      </w:pPr>
    </w:p>
    <w:p w14:paraId="480B734C" w14:textId="77777777" w:rsidR="003A6E86" w:rsidRDefault="003A6E86" w:rsidP="004F4806">
      <w:pPr>
        <w:pStyle w:val="BodyText"/>
      </w:pPr>
    </w:p>
    <w:p w14:paraId="7682E26D" w14:textId="77777777" w:rsidR="00E84620" w:rsidRDefault="00E84620">
      <w:pPr>
        <w:spacing w:after="200" w:line="276" w:lineRule="auto"/>
        <w:rPr>
          <w:rFonts w:asciiTheme="majorHAnsi" w:eastAsiaTheme="majorEastAsia" w:hAnsiTheme="majorHAnsi" w:cstheme="majorBidi"/>
          <w:b/>
          <w:bCs/>
          <w:smallCaps/>
          <w:color w:val="407EC9"/>
          <w:sz w:val="22"/>
        </w:rPr>
      </w:pPr>
      <w:r>
        <w:br w:type="page"/>
      </w:r>
    </w:p>
    <w:p w14:paraId="130C8E46" w14:textId="1AA64F9D" w:rsidR="004F4806" w:rsidRDefault="004F4806" w:rsidP="00CE4702">
      <w:pPr>
        <w:pStyle w:val="Heading3"/>
      </w:pPr>
      <w:bookmarkStart w:id="80" w:name="_Toc97018643"/>
      <w:r w:rsidRPr="004F4806">
        <w:t>Slot Management</w:t>
      </w:r>
      <w:bookmarkEnd w:id="80"/>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100CAE" w:rsidRDefault="00E67DCB" w:rsidP="00A22A17">
      <w:pPr>
        <w:pStyle w:val="BodyText"/>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100CAE" w:rsidRDefault="00E67DCB" w:rsidP="00A22A17">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100CAE" w:rsidRDefault="00E67DCB" w:rsidP="005A1A7C">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100CAE" w:rsidRDefault="00E67DCB" w:rsidP="005D5519">
            <w:pPr>
              <w:pStyle w:val="BodyText"/>
              <w:rPr>
                <w:rFonts w:cstheme="minorHAnsi"/>
                <w:sz w:val="20"/>
                <w:szCs w:val="20"/>
              </w:rPr>
            </w:pPr>
            <w:r w:rsidRPr="00100CAE">
              <w:rPr>
                <w:rFonts w:cstheme="minorHAnsi"/>
                <w:sz w:val="20"/>
                <w:szCs w:val="20"/>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100CAE" w:rsidRDefault="00E67DCB" w:rsidP="00620DEE">
            <w:pPr>
              <w:pStyle w:val="BodyText"/>
              <w:numPr>
                <w:ilvl w:val="0"/>
                <w:numId w:val="77"/>
              </w:numPr>
              <w:rPr>
                <w:rFonts w:cstheme="minorHAnsi"/>
                <w:sz w:val="20"/>
                <w:szCs w:val="20"/>
              </w:rPr>
            </w:pPr>
            <w:r w:rsidRPr="00100CAE">
              <w:rPr>
                <w:rFonts w:cstheme="minorHAnsi"/>
                <w:sz w:val="20"/>
                <w:szCs w:val="20"/>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More efficient port operations</w:t>
            </w:r>
          </w:p>
          <w:p w14:paraId="0373765C" w14:textId="4AF54E01"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0E03BC01"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4D030526" w14:textId="40502E88" w:rsidR="00E67DCB" w:rsidRPr="00100CAE" w:rsidRDefault="00E67DCB" w:rsidP="005A1A7C">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81" w:name="_Toc97018644"/>
      <w:r w:rsidRPr="00301540">
        <w:rPr>
          <w:rFonts w:eastAsiaTheme="minorHAnsi"/>
        </w:rPr>
        <w:t>New sensing technolog</w:t>
      </w:r>
      <w:r>
        <w:t>y for nearshore and port waters</w:t>
      </w:r>
      <w:bookmarkEnd w:id="81"/>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82" w:name="_Toc97018645"/>
      <w:r w:rsidRPr="00301540">
        <w:rPr>
          <w:rFonts w:eastAsiaTheme="minorHAnsi"/>
        </w:rPr>
        <w:t>Lo</w:t>
      </w:r>
      <w:r>
        <w:rPr>
          <w:rFonts w:eastAsiaTheme="minorHAnsi"/>
        </w:rPr>
        <w:t>ng-distance sensing technology</w:t>
      </w:r>
      <w:bookmarkEnd w:id="82"/>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83" w:name="_Toc97018646"/>
      <w:r>
        <w:t>Implications</w:t>
      </w:r>
      <w:r w:rsidRPr="00013358">
        <w:t xml:space="preserve"> </w:t>
      </w:r>
      <w:r>
        <w:t xml:space="preserve">for </w:t>
      </w:r>
      <w:r w:rsidR="005D2E58">
        <w:t>the</w:t>
      </w:r>
      <w:r w:rsidRPr="00013358">
        <w:t xml:space="preserve"> international framework for VTS</w:t>
      </w:r>
      <w:bookmarkEnd w:id="83"/>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620DEE">
      <w:pPr>
        <w:pStyle w:val="BodyText"/>
        <w:numPr>
          <w:ilvl w:val="0"/>
          <w:numId w:val="76"/>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620DEE">
      <w:pPr>
        <w:pStyle w:val="BodyText"/>
        <w:numPr>
          <w:ilvl w:val="0"/>
          <w:numId w:val="76"/>
        </w:numPr>
      </w:pPr>
      <w:r>
        <w:t>Changes associated with the advent/adoption of the emerging developments are dependent on changes to other IMO instruments (e.g. COLREG, FAL, etc)</w:t>
      </w:r>
      <w:r w:rsidR="00BC6F48">
        <w:t xml:space="preserve"> and other international bodies such as ITU</w:t>
      </w:r>
      <w:r>
        <w:t>.</w:t>
      </w:r>
    </w:p>
    <w:p w14:paraId="44F5D0A5" w14:textId="1116D03C" w:rsidR="00BC6F48" w:rsidRDefault="005D2E58" w:rsidP="00620DEE">
      <w:pPr>
        <w:pStyle w:val="BodyText"/>
        <w:numPr>
          <w:ilvl w:val="0"/>
          <w:numId w:val="76"/>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620DEE">
      <w:pPr>
        <w:pStyle w:val="BodyText"/>
        <w:numPr>
          <w:ilvl w:val="0"/>
          <w:numId w:val="76"/>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620DEE">
      <w:pPr>
        <w:pStyle w:val="BodyText"/>
        <w:numPr>
          <w:ilvl w:val="1"/>
          <w:numId w:val="76"/>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620DEE">
      <w:pPr>
        <w:pStyle w:val="BodyText"/>
        <w:numPr>
          <w:ilvl w:val="1"/>
          <w:numId w:val="76"/>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r>
        <w:t>A brief summary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84" w:name="_Toc97018647"/>
      <w:r w:rsidRPr="00F55AD7">
        <w:rPr>
          <w:caps w:val="0"/>
        </w:rPr>
        <w:t>DEFINITIONS</w:t>
      </w:r>
      <w:bookmarkEnd w:id="84"/>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33"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85" w:name="_Toc97018648"/>
      <w:r w:rsidRPr="00F55AD7">
        <w:rPr>
          <w:caps w:val="0"/>
        </w:rPr>
        <w:t>ACRONYMS</w:t>
      </w:r>
      <w:bookmarkEnd w:id="85"/>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 w:author="Trainor, Neil" w:date="2022-01-23T05:01:00Z" w:initials="TN">
    <w:p w14:paraId="487F207A" w14:textId="77777777" w:rsidR="00E10130" w:rsidRDefault="00E10130" w:rsidP="00A204A5">
      <w:pPr>
        <w:pStyle w:val="CommentText"/>
      </w:pPr>
      <w:r>
        <w:rPr>
          <w:rStyle w:val="CommentReference"/>
        </w:rPr>
        <w:annotationRef/>
      </w:r>
      <w:r w:rsidRPr="002667D9">
        <w:rPr>
          <w:highlight w:val="yellow"/>
        </w:rPr>
        <w:t>Text provided by Matti Aaltonen (20 Dec)</w:t>
      </w:r>
    </w:p>
    <w:p w14:paraId="500DC65B" w14:textId="77777777" w:rsidR="00E10130" w:rsidRDefault="00E10130" w:rsidP="00A204A5">
      <w:pPr>
        <w:pStyle w:val="CommentText"/>
      </w:pPr>
    </w:p>
    <w:p w14:paraId="3B7F6953" w14:textId="77777777" w:rsidR="00E10130" w:rsidRDefault="00E10130" w:rsidP="00A204A5">
      <w:pPr>
        <w:pStyle w:val="CommentText"/>
      </w:pPr>
      <w:r w:rsidRPr="002667D9">
        <w:t xml:space="preserve">As an example of the relationship between MSP and VTS, in the Gulf of Finland we do have the Gulf of Finland Reporting (GOFREP) system, including Traffic Separation Schemes (TSS) and related shipping lanes in place.  Both GOFREP and TSSs are adopted by IMO. </w:t>
      </w:r>
    </w:p>
    <w:p w14:paraId="21F86DF2" w14:textId="77777777" w:rsidR="00E10130" w:rsidRDefault="00E10130" w:rsidP="00A204A5">
      <w:pPr>
        <w:pStyle w:val="CommentText"/>
      </w:pPr>
      <w:r w:rsidRPr="002667D9">
        <w:t xml:space="preserve">Accordingly, they needed to be taken into account in the Maritime Spatial Plans of the riparian countries. VTS, in turn, is a tool to give guidance for ships to follow the rules of GOFREP and TSSs.  </w:t>
      </w:r>
    </w:p>
    <w:p w14:paraId="529E99C1" w14:textId="77777777" w:rsidR="00E10130" w:rsidRDefault="00E10130" w:rsidP="00A204A5">
      <w:pPr>
        <w:pStyle w:val="CommentText"/>
      </w:pPr>
      <w:r w:rsidRPr="002667D9">
        <w:t>In the future, in case new shipping lanes will be established, their routing needs to be negotiated among other sea users in the MSP process."</w:t>
      </w:r>
    </w:p>
  </w:comment>
  <w:comment w:id="63" w:author="Trainor, Neil" w:date="2022-02-08T01:44:00Z" w:initials="TN">
    <w:p w14:paraId="0B41A792" w14:textId="2DE0E3A9" w:rsidR="00E10130" w:rsidRDefault="00E10130">
      <w:pPr>
        <w:pStyle w:val="CommentText"/>
      </w:pPr>
      <w:r>
        <w:rPr>
          <w:rStyle w:val="CommentReference"/>
        </w:rPr>
        <w:annotationRef/>
      </w:r>
      <w:r>
        <w:t>Some suggested complimentary / additional text for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9E99C1" w15:done="0"/>
  <w15:commentEx w15:paraId="0B41A7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EC48" w16cex:dateUtc="2022-01-23T05:01:00Z"/>
  <w16cex:commentExtensible w16cex:durableId="25ACD618" w16cex:dateUtc="2022-02-08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9E99C1" w16cid:durableId="2597EC48"/>
  <w16cid:commentId w16cid:paraId="0B41A792" w16cid:durableId="25ACD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7C45" w14:textId="77777777" w:rsidR="00A017A8" w:rsidRDefault="00A017A8" w:rsidP="003274DB">
      <w:r>
        <w:separator/>
      </w:r>
    </w:p>
    <w:p w14:paraId="19D56345" w14:textId="77777777" w:rsidR="00A017A8" w:rsidRDefault="00A017A8"/>
  </w:endnote>
  <w:endnote w:type="continuationSeparator" w:id="0">
    <w:p w14:paraId="12246F0D" w14:textId="77777777" w:rsidR="00A017A8" w:rsidRDefault="00A017A8" w:rsidP="003274DB">
      <w:r>
        <w:continuationSeparator/>
      </w:r>
    </w:p>
    <w:p w14:paraId="1AC513F3" w14:textId="77777777" w:rsidR="00A017A8" w:rsidRDefault="00A01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E10130" w:rsidRDefault="00E1013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E10130" w:rsidRDefault="00E1013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E10130" w:rsidRDefault="00E1013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E10130" w:rsidRDefault="00E1013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Footer"/>
    </w:pPr>
  </w:p>
  <w:p w14:paraId="70B7C2C3" w14:textId="77777777" w:rsidR="00E10130" w:rsidRPr="00ED2A8D" w:rsidRDefault="00E10130" w:rsidP="002735DD">
    <w:pPr>
      <w:pStyle w:val="Footer"/>
      <w:tabs>
        <w:tab w:val="left" w:pos="1781"/>
      </w:tabs>
    </w:pPr>
    <w:r>
      <w:tab/>
    </w:r>
  </w:p>
  <w:p w14:paraId="54B7AFD2" w14:textId="77777777" w:rsidR="00E10130" w:rsidRPr="00ED2A8D" w:rsidRDefault="00E10130" w:rsidP="008747E0">
    <w:pPr>
      <w:pStyle w:val="Footer"/>
    </w:pPr>
  </w:p>
  <w:p w14:paraId="25E0E43B" w14:textId="77777777" w:rsidR="00E10130" w:rsidRPr="00ED2A8D" w:rsidRDefault="00E1013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Footer"/>
      <w:rPr>
        <w:sz w:val="15"/>
        <w:szCs w:val="15"/>
      </w:rPr>
    </w:pPr>
  </w:p>
  <w:p w14:paraId="3B5AB8F6" w14:textId="77777777" w:rsidR="00E10130" w:rsidRDefault="00E10130" w:rsidP="00C716E5">
    <w:pPr>
      <w:pStyle w:val="Footerportrait"/>
    </w:pPr>
  </w:p>
  <w:p w14:paraId="227682EC" w14:textId="526309E2"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1F367E1E" w:rsidR="00E10130" w:rsidRPr="00C907DF" w:rsidRDefault="008C6AE7" w:rsidP="00C716E5">
    <w:pPr>
      <w:pStyle w:val="Footerportrait"/>
    </w:pPr>
    <w:r>
      <w:fldChar w:fldCharType="begin"/>
    </w:r>
    <w:r>
      <w:instrText xml:space="preserve"> STYLEREF "Edition number"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2</w:t>
    </w:r>
    <w:r w:rsidR="00E1013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Footer"/>
    </w:pPr>
  </w:p>
  <w:p w14:paraId="60B497FE" w14:textId="77777777" w:rsidR="00E10130" w:rsidRDefault="00E10130" w:rsidP="00C716E5">
    <w:pPr>
      <w:pStyle w:val="Footerportrait"/>
    </w:pPr>
  </w:p>
  <w:p w14:paraId="0B37D5FA" w14:textId="0CF95720"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751A89A" w:rsidR="00E10130" w:rsidRPr="00525922" w:rsidRDefault="008C6AE7" w:rsidP="00C716E5">
    <w:pPr>
      <w:pStyle w:val="Footerportrait"/>
    </w:pPr>
    <w:r>
      <w:fldChar w:fldCharType="begin"/>
    </w:r>
    <w:r>
      <w:instrText xml:space="preserve"> STYLEREF "Edition numbe</w:instrText>
    </w:r>
    <w:r>
      <w:instrText xml:space="preserve">r" \* MERGEFORMAT </w:instrText>
    </w:r>
    <w:r>
      <w:fldChar w:fldCharType="separate"/>
    </w:r>
    <w:r>
      <w:t>Edition 1.0</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3</w:t>
    </w:r>
    <w:r w:rsidR="00E1013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Footer"/>
    </w:pPr>
  </w:p>
  <w:p w14:paraId="30CF7B15" w14:textId="77777777" w:rsidR="00E10130" w:rsidRDefault="00E10130" w:rsidP="00C716E5">
    <w:pPr>
      <w:pStyle w:val="Footerportrait"/>
    </w:pPr>
  </w:p>
  <w:p w14:paraId="22B1A04F" w14:textId="3FBC5B0F" w:rsidR="00E10130" w:rsidRPr="00C907DF" w:rsidRDefault="00E10130" w:rsidP="00760004">
    <w:pPr>
      <w:pStyle w:val="Footerportrait"/>
      <w:tabs>
        <w:tab w:val="clear" w:pos="10206"/>
        <w:tab w:val="right" w:pos="15704"/>
      </w:tabs>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281AF56A" w:rsidR="00E10130" w:rsidRPr="00C907DF" w:rsidRDefault="008C6AE7" w:rsidP="00760004">
    <w:pPr>
      <w:pStyle w:val="Footerportrait"/>
      <w:tabs>
        <w:tab w:val="clear" w:pos="10206"/>
        <w:tab w:val="right" w:pos="15704"/>
      </w:tabs>
    </w:pPr>
    <w:r>
      <w:fldChar w:fldCharType="begin"/>
    </w:r>
    <w:r>
      <w:instrText xml:space="preserve"> STYLEREF "Edition numb</w:instrText>
    </w:r>
    <w:r>
      <w:instrText xml:space="preserve">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tab/>
    </w:r>
    <w:r w:rsidR="00E10130">
      <w:rPr>
        <w:rStyle w:val="PageNumber"/>
        <w:szCs w:val="15"/>
      </w:rPr>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16</w:t>
    </w:r>
    <w:r w:rsidR="00E10130" w:rsidRPr="00C907DF">
      <w:rPr>
        <w:rStyle w:val="PageNumber"/>
        <w:szCs w:val="15"/>
      </w:rPr>
      <w:fldChar w:fldCharType="end"/>
    </w:r>
  </w:p>
  <w:p w14:paraId="5AB0F3C2" w14:textId="77777777" w:rsidR="00E10130" w:rsidRDefault="00E101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6DA8E" w14:textId="77777777" w:rsidR="00A017A8" w:rsidRDefault="00A017A8" w:rsidP="003274DB">
      <w:r>
        <w:separator/>
      </w:r>
    </w:p>
    <w:p w14:paraId="06EB6590" w14:textId="77777777" w:rsidR="00A017A8" w:rsidRDefault="00A017A8"/>
  </w:footnote>
  <w:footnote w:type="continuationSeparator" w:id="0">
    <w:p w14:paraId="1F13A000" w14:textId="77777777" w:rsidR="00A017A8" w:rsidRDefault="00A017A8" w:rsidP="003274DB">
      <w:r>
        <w:continuationSeparator/>
      </w:r>
    </w:p>
    <w:p w14:paraId="4EEDD5CC" w14:textId="77777777" w:rsidR="00A017A8" w:rsidRDefault="00A017A8"/>
  </w:footnote>
  <w:footnote w:id="1">
    <w:p w14:paraId="7D5F9EC1" w14:textId="77777777" w:rsidR="00E10130" w:rsidRDefault="00E10130" w:rsidP="00003061">
      <w:pPr>
        <w:pStyle w:val="FootnoteText"/>
      </w:pPr>
      <w:r>
        <w:rPr>
          <w:rStyle w:val="FootnoteReference"/>
        </w:rPr>
        <w:footnoteRef/>
      </w:r>
      <w:r>
        <w:t xml:space="preserve">  ‘ship’ – refers to conventional and autonomous</w:t>
      </w:r>
    </w:p>
    <w:p w14:paraId="585A5A42" w14:textId="77777777" w:rsidR="00E10130" w:rsidRDefault="00E10130" w:rsidP="00003061">
      <w:pPr>
        <w:pStyle w:val="FootnoteText"/>
      </w:pPr>
    </w:p>
    <w:p w14:paraId="51D7E2B0" w14:textId="5017A93C" w:rsidR="00E10130" w:rsidRPr="00003061" w:rsidRDefault="00E10130" w:rsidP="00003061">
      <w:pPr>
        <w:pStyle w:val="FootnoteText"/>
        <w:rPr>
          <w:lang w:val="en-AU"/>
        </w:rPr>
      </w:pPr>
    </w:p>
  </w:footnote>
  <w:footnote w:id="2">
    <w:p w14:paraId="1B93E2F4" w14:textId="5883EAA1" w:rsidR="00E10130" w:rsidRPr="00003061" w:rsidRDefault="00E10130">
      <w:pPr>
        <w:pStyle w:val="FootnoteText"/>
        <w:rPr>
          <w:lang w:val="en-AU"/>
        </w:rPr>
      </w:pPr>
      <w:r>
        <w:rPr>
          <w:rStyle w:val="FootnoteReference"/>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FootnoteReference"/>
        </w:rPr>
        <w:footnoteRef/>
      </w:r>
      <w:r w:rsidRPr="006E28C8">
        <w:rPr>
          <w:rFonts w:eastAsiaTheme="minorEastAsia"/>
          <w:bCs/>
          <w:i/>
          <w:snapToGrid w:val="0"/>
        </w:rPr>
        <w:t>‘ship’ – refers to conventional and autonomous</w:t>
      </w:r>
    </w:p>
    <w:p w14:paraId="30079B71" w14:textId="577E0C5A" w:rsidR="00E10130" w:rsidRPr="003508BC" w:rsidRDefault="00E10130">
      <w:pPr>
        <w:pStyle w:val="FootnoteText"/>
        <w:rPr>
          <w:lang w:val="en-AU"/>
        </w:rPr>
      </w:pPr>
    </w:p>
  </w:footnote>
  <w:footnote w:id="4">
    <w:p w14:paraId="1F6163C0" w14:textId="5F188BD3" w:rsidR="00E10130" w:rsidRPr="006E28C8" w:rsidRDefault="00E10130" w:rsidP="003508BC">
      <w:pPr>
        <w:pStyle w:val="FootnoteText"/>
        <w:tabs>
          <w:tab w:val="clear" w:pos="425"/>
        </w:tabs>
        <w:ind w:left="0" w:firstLine="0"/>
        <w:rPr>
          <w:lang w:val="en-AU"/>
        </w:rPr>
      </w:pPr>
      <w:r>
        <w:rPr>
          <w:rStyle w:val="FootnoteReference"/>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8C6AE7">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8C6AE7"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8C6AE7"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Header"/>
      <w:jc w:val="right"/>
    </w:pPr>
  </w:p>
  <w:p w14:paraId="3D714D30" w14:textId="6BF74C81" w:rsidR="00E10130" w:rsidRPr="00003061" w:rsidRDefault="00E10130" w:rsidP="0099013E">
    <w:pPr>
      <w:pStyle w:val="Header"/>
      <w:ind w:right="-711"/>
      <w:jc w:val="right"/>
    </w:pPr>
    <w:r w:rsidRPr="00003061">
      <w:t>TG 1.4.3 Future VTS</w:t>
    </w:r>
  </w:p>
  <w:p w14:paraId="332935D8" w14:textId="428BD25D" w:rsidR="00E10130" w:rsidRDefault="00E10130" w:rsidP="0099013E">
    <w:pPr>
      <w:pStyle w:val="Header"/>
      <w:ind w:right="-711"/>
      <w:jc w:val="right"/>
    </w:pPr>
    <w:r w:rsidRPr="00003061">
      <w:t>Input to VTS52</w:t>
    </w:r>
  </w:p>
  <w:p w14:paraId="091200BF" w14:textId="42DD0628" w:rsidR="00E10130" w:rsidRPr="00003061" w:rsidRDefault="00E10130" w:rsidP="0099013E">
    <w:pPr>
      <w:pStyle w:val="Header"/>
      <w:ind w:right="-711"/>
      <w:jc w:val="right"/>
      <w:rPr>
        <w:sz w:val="18"/>
        <w:szCs w:val="18"/>
      </w:rPr>
    </w:pPr>
    <w:r w:rsidRPr="00003061">
      <w:rPr>
        <w:sz w:val="18"/>
        <w:szCs w:val="18"/>
      </w:rPr>
      <w:t>(VTS52-</w:t>
    </w:r>
    <w:r w:rsidR="008C6AE7">
      <w:rPr>
        <w:sz w:val="18"/>
        <w:szCs w:val="18"/>
      </w:rPr>
      <w:t>9.6.1.1</w:t>
    </w:r>
    <w:r w:rsidRPr="00003061">
      <w:rPr>
        <w:sz w:val="18"/>
        <w:szCs w:val="18"/>
      </w:rPr>
      <w:t>-Input Paper - Output from TG-1.4.3 - Future VTS)</w:t>
    </w:r>
  </w:p>
  <w:p w14:paraId="6EF8B76D" w14:textId="77777777" w:rsidR="00E10130" w:rsidRDefault="00E10130" w:rsidP="0099013E">
    <w:pPr>
      <w:pStyle w:val="Header"/>
      <w:ind w:right="-711"/>
      <w:jc w:val="right"/>
    </w:pPr>
  </w:p>
  <w:p w14:paraId="1907AA63" w14:textId="0AD41E82" w:rsidR="00E10130" w:rsidRDefault="00E10130" w:rsidP="00DD28EC">
    <w:pPr>
      <w:pStyle w:val="Header"/>
      <w:ind w:right="-711"/>
      <w:jc w:val="center"/>
    </w:pPr>
  </w:p>
  <w:p w14:paraId="3EAAF900" w14:textId="77777777" w:rsidR="00E10130" w:rsidRDefault="00E10130" w:rsidP="008747E0">
    <w:pPr>
      <w:pStyle w:val="Header"/>
    </w:pPr>
  </w:p>
  <w:p w14:paraId="401F4CF7" w14:textId="77777777" w:rsidR="00E10130" w:rsidRDefault="00E10130" w:rsidP="008747E0">
    <w:pPr>
      <w:pStyle w:val="Header"/>
    </w:pPr>
  </w:p>
  <w:p w14:paraId="0BD88304" w14:textId="77777777" w:rsidR="00E10130" w:rsidRDefault="00E10130" w:rsidP="008747E0">
    <w:pPr>
      <w:pStyle w:val="Header"/>
    </w:pPr>
  </w:p>
  <w:p w14:paraId="0C26D76B" w14:textId="77777777" w:rsidR="00E10130" w:rsidRPr="00ED2A8D" w:rsidRDefault="00E10130" w:rsidP="008747E0">
    <w:pPr>
      <w:pStyle w:val="Header"/>
    </w:pPr>
  </w:p>
  <w:p w14:paraId="4922E8BB" w14:textId="77777777" w:rsidR="00E10130" w:rsidRPr="00ED2A8D" w:rsidRDefault="00E1013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Header"/>
    </w:pPr>
  </w:p>
  <w:p w14:paraId="06358D37" w14:textId="77777777" w:rsidR="00E10130" w:rsidRDefault="00E101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8C6AE7">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Header"/>
    </w:pPr>
  </w:p>
  <w:p w14:paraId="7A35E03F" w14:textId="77777777" w:rsidR="00E10130" w:rsidRDefault="00E10130" w:rsidP="008747E0">
    <w:pPr>
      <w:pStyle w:val="Header"/>
    </w:pPr>
  </w:p>
  <w:p w14:paraId="7FE8B729" w14:textId="77777777" w:rsidR="00E10130" w:rsidRDefault="00E10130" w:rsidP="008747E0">
    <w:pPr>
      <w:pStyle w:val="Header"/>
    </w:pPr>
  </w:p>
  <w:p w14:paraId="1DC79DDA" w14:textId="77777777" w:rsidR="00E10130" w:rsidRDefault="00E10130" w:rsidP="008747E0">
    <w:pPr>
      <w:pStyle w:val="Header"/>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Header"/>
    </w:pPr>
  </w:p>
  <w:p w14:paraId="0C16E7E6" w14:textId="77777777" w:rsidR="00E10130" w:rsidRPr="00AC33A2" w:rsidRDefault="00E10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8C6AE7">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8C6AE7">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8C6AE7"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Header"/>
    </w:pPr>
  </w:p>
  <w:p w14:paraId="4A41BB96" w14:textId="77777777" w:rsidR="00E10130" w:rsidRDefault="00E10130" w:rsidP="008747E0">
    <w:pPr>
      <w:pStyle w:val="Header"/>
    </w:pPr>
  </w:p>
  <w:p w14:paraId="56C65191" w14:textId="77777777" w:rsidR="00E10130" w:rsidRDefault="00E10130" w:rsidP="008747E0">
    <w:pPr>
      <w:pStyle w:val="Header"/>
    </w:pPr>
  </w:p>
  <w:p w14:paraId="11340CFB" w14:textId="77777777" w:rsidR="00E10130" w:rsidRDefault="00E10130" w:rsidP="008747E0">
    <w:pPr>
      <w:pStyle w:val="Header"/>
    </w:pPr>
  </w:p>
  <w:p w14:paraId="14E2C2D7" w14:textId="77777777" w:rsidR="00E10130" w:rsidRPr="00441393" w:rsidRDefault="00E10130" w:rsidP="00441393">
    <w:pPr>
      <w:pStyle w:val="Contents"/>
    </w:pPr>
    <w:r>
      <w:t>CONTENTS</w:t>
    </w:r>
  </w:p>
  <w:p w14:paraId="5A597AC9" w14:textId="77777777" w:rsidR="00E10130" w:rsidRDefault="00E10130" w:rsidP="0078486B">
    <w:pPr>
      <w:pStyle w:val="Header"/>
      <w:spacing w:line="140" w:lineRule="exact"/>
    </w:pPr>
  </w:p>
  <w:p w14:paraId="35C85234" w14:textId="77777777" w:rsidR="00E10130" w:rsidRPr="00AC33A2" w:rsidRDefault="00E1013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Header"/>
    </w:pPr>
  </w:p>
  <w:p w14:paraId="120A6279" w14:textId="77777777" w:rsidR="00E10130" w:rsidRDefault="00E10130" w:rsidP="00C716E5">
    <w:pPr>
      <w:pStyle w:val="Header"/>
    </w:pPr>
  </w:p>
  <w:p w14:paraId="33706F82" w14:textId="77777777" w:rsidR="00E10130" w:rsidRDefault="00E10130" w:rsidP="00C716E5">
    <w:pPr>
      <w:pStyle w:val="Header"/>
    </w:pPr>
  </w:p>
  <w:p w14:paraId="7B72A6DD" w14:textId="77777777" w:rsidR="00E10130" w:rsidRDefault="00E10130" w:rsidP="00C716E5">
    <w:pPr>
      <w:pStyle w:val="Header"/>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Header"/>
    </w:pPr>
  </w:p>
  <w:p w14:paraId="6FFB8880" w14:textId="77777777" w:rsidR="00E10130" w:rsidRPr="00AC33A2" w:rsidRDefault="00E10130" w:rsidP="00C716E5">
    <w:pPr>
      <w:pStyle w:val="Header"/>
      <w:spacing w:line="140" w:lineRule="exact"/>
    </w:pPr>
  </w:p>
  <w:p w14:paraId="1FB09954" w14:textId="77777777" w:rsidR="00E10130" w:rsidRDefault="00E10130">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0"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7"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6"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71"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4"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5B7134A2"/>
    <w:multiLevelType w:val="hybridMultilevel"/>
    <w:tmpl w:val="F1E46AB2"/>
    <w:lvl w:ilvl="0" w:tplc="6714C0D2">
      <w:numFmt w:val="bullet"/>
      <w:lvlText w:val="–"/>
      <w:lvlJc w:val="left"/>
      <w:pPr>
        <w:ind w:left="2136" w:hanging="360"/>
      </w:pPr>
      <w:rPr>
        <w:rFonts w:ascii="Arial" w:eastAsia="Calibri" w:hAnsi="Arial" w:cs="Arial" w:hint="default"/>
      </w:rPr>
    </w:lvl>
    <w:lvl w:ilvl="1" w:tplc="0C090003">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82"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2"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1"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0"/>
  </w:num>
  <w:num w:numId="2">
    <w:abstractNumId w:val="100"/>
  </w:num>
  <w:num w:numId="3">
    <w:abstractNumId w:val="17"/>
  </w:num>
  <w:num w:numId="4">
    <w:abstractNumId w:val="58"/>
  </w:num>
  <w:num w:numId="5">
    <w:abstractNumId w:val="41"/>
  </w:num>
  <w:num w:numId="6">
    <w:abstractNumId w:val="20"/>
  </w:num>
  <w:num w:numId="7">
    <w:abstractNumId w:val="36"/>
  </w:num>
  <w:num w:numId="8">
    <w:abstractNumId w:val="63"/>
  </w:num>
  <w:num w:numId="9">
    <w:abstractNumId w:val="16"/>
  </w:num>
  <w:num w:numId="10">
    <w:abstractNumId w:val="34"/>
  </w:num>
  <w:num w:numId="11">
    <w:abstractNumId w:val="42"/>
  </w:num>
  <w:num w:numId="12">
    <w:abstractNumId w:val="8"/>
  </w:num>
  <w:num w:numId="13">
    <w:abstractNumId w:val="68"/>
  </w:num>
  <w:num w:numId="14">
    <w:abstractNumId w:val="0"/>
  </w:num>
  <w:num w:numId="15">
    <w:abstractNumId w:val="90"/>
  </w:num>
  <w:num w:numId="16">
    <w:abstractNumId w:val="95"/>
  </w:num>
  <w:num w:numId="17">
    <w:abstractNumId w:val="31"/>
  </w:num>
  <w:num w:numId="18">
    <w:abstractNumId w:val="27"/>
  </w:num>
  <w:num w:numId="19">
    <w:abstractNumId w:val="96"/>
  </w:num>
  <w:num w:numId="20">
    <w:abstractNumId w:val="61"/>
  </w:num>
  <w:num w:numId="21">
    <w:abstractNumId w:val="3"/>
  </w:num>
  <w:num w:numId="22">
    <w:abstractNumId w:val="24"/>
  </w:num>
  <w:num w:numId="23">
    <w:abstractNumId w:val="78"/>
  </w:num>
  <w:num w:numId="24">
    <w:abstractNumId w:val="22"/>
  </w:num>
  <w:num w:numId="25">
    <w:abstractNumId w:val="97"/>
  </w:num>
  <w:num w:numId="26">
    <w:abstractNumId w:val="1"/>
  </w:num>
  <w:num w:numId="27">
    <w:abstractNumId w:val="53"/>
  </w:num>
  <w:num w:numId="28">
    <w:abstractNumId w:val="37"/>
  </w:num>
  <w:num w:numId="29">
    <w:abstractNumId w:val="76"/>
  </w:num>
  <w:num w:numId="30">
    <w:abstractNumId w:val="83"/>
  </w:num>
  <w:num w:numId="31">
    <w:abstractNumId w:val="10"/>
  </w:num>
  <w:num w:numId="32">
    <w:abstractNumId w:val="21"/>
  </w:num>
  <w:num w:numId="33">
    <w:abstractNumId w:val="67"/>
  </w:num>
  <w:num w:numId="34">
    <w:abstractNumId w:val="66"/>
  </w:num>
  <w:num w:numId="35">
    <w:abstractNumId w:val="13"/>
  </w:num>
  <w:num w:numId="36">
    <w:abstractNumId w:val="99"/>
  </w:num>
  <w:num w:numId="37">
    <w:abstractNumId w:val="28"/>
  </w:num>
  <w:num w:numId="38">
    <w:abstractNumId w:val="73"/>
  </w:num>
  <w:num w:numId="39">
    <w:abstractNumId w:val="82"/>
  </w:num>
  <w:num w:numId="40">
    <w:abstractNumId w:val="47"/>
  </w:num>
  <w:num w:numId="41">
    <w:abstractNumId w:val="15"/>
  </w:num>
  <w:num w:numId="42">
    <w:abstractNumId w:val="75"/>
  </w:num>
  <w:num w:numId="43">
    <w:abstractNumId w:val="7"/>
  </w:num>
  <w:num w:numId="44">
    <w:abstractNumId w:val="39"/>
  </w:num>
  <w:num w:numId="45">
    <w:abstractNumId w:val="60"/>
  </w:num>
  <w:num w:numId="46">
    <w:abstractNumId w:val="54"/>
  </w:num>
  <w:num w:numId="47">
    <w:abstractNumId w:val="23"/>
  </w:num>
  <w:num w:numId="48">
    <w:abstractNumId w:val="84"/>
  </w:num>
  <w:num w:numId="49">
    <w:abstractNumId w:val="71"/>
  </w:num>
  <w:num w:numId="50">
    <w:abstractNumId w:val="80"/>
  </w:num>
  <w:num w:numId="51">
    <w:abstractNumId w:val="86"/>
  </w:num>
  <w:num w:numId="52">
    <w:abstractNumId w:val="89"/>
  </w:num>
  <w:num w:numId="53">
    <w:abstractNumId w:val="43"/>
  </w:num>
  <w:num w:numId="54">
    <w:abstractNumId w:val="94"/>
  </w:num>
  <w:num w:numId="55">
    <w:abstractNumId w:val="92"/>
  </w:num>
  <w:num w:numId="56">
    <w:abstractNumId w:val="9"/>
  </w:num>
  <w:num w:numId="57">
    <w:abstractNumId w:val="46"/>
  </w:num>
  <w:num w:numId="58">
    <w:abstractNumId w:val="44"/>
  </w:num>
  <w:num w:numId="59">
    <w:abstractNumId w:val="26"/>
  </w:num>
  <w:num w:numId="60">
    <w:abstractNumId w:val="5"/>
  </w:num>
  <w:num w:numId="61">
    <w:abstractNumId w:val="2"/>
  </w:num>
  <w:num w:numId="62">
    <w:abstractNumId w:val="77"/>
  </w:num>
  <w:num w:numId="63">
    <w:abstractNumId w:val="85"/>
  </w:num>
  <w:num w:numId="64">
    <w:abstractNumId w:val="79"/>
  </w:num>
  <w:num w:numId="65">
    <w:abstractNumId w:val="87"/>
  </w:num>
  <w:num w:numId="66">
    <w:abstractNumId w:val="40"/>
  </w:num>
  <w:num w:numId="67">
    <w:abstractNumId w:val="48"/>
  </w:num>
  <w:num w:numId="68">
    <w:abstractNumId w:val="33"/>
  </w:num>
  <w:num w:numId="69">
    <w:abstractNumId w:val="51"/>
  </w:num>
  <w:num w:numId="70">
    <w:abstractNumId w:val="18"/>
  </w:num>
  <w:num w:numId="71">
    <w:abstractNumId w:val="74"/>
  </w:num>
  <w:num w:numId="72">
    <w:abstractNumId w:val="55"/>
  </w:num>
  <w:num w:numId="73">
    <w:abstractNumId w:val="32"/>
  </w:num>
  <w:num w:numId="74">
    <w:abstractNumId w:val="50"/>
  </w:num>
  <w:num w:numId="75">
    <w:abstractNumId w:val="14"/>
  </w:num>
  <w:num w:numId="76">
    <w:abstractNumId w:val="59"/>
  </w:num>
  <w:num w:numId="77">
    <w:abstractNumId w:val="57"/>
  </w:num>
  <w:num w:numId="78">
    <w:abstractNumId w:val="93"/>
  </w:num>
  <w:num w:numId="79">
    <w:abstractNumId w:val="98"/>
  </w:num>
  <w:num w:numId="80">
    <w:abstractNumId w:val="38"/>
  </w:num>
  <w:num w:numId="81">
    <w:abstractNumId w:val="4"/>
  </w:num>
  <w:num w:numId="82">
    <w:abstractNumId w:val="72"/>
  </w:num>
  <w:num w:numId="83">
    <w:abstractNumId w:val="6"/>
  </w:num>
  <w:num w:numId="84">
    <w:abstractNumId w:val="12"/>
  </w:num>
  <w:num w:numId="85">
    <w:abstractNumId w:val="101"/>
  </w:num>
  <w:num w:numId="86">
    <w:abstractNumId w:val="11"/>
  </w:num>
  <w:num w:numId="87">
    <w:abstractNumId w:val="65"/>
  </w:num>
  <w:num w:numId="88">
    <w:abstractNumId w:val="62"/>
  </w:num>
  <w:num w:numId="89">
    <w:abstractNumId w:val="69"/>
  </w:num>
  <w:num w:numId="90">
    <w:abstractNumId w:val="52"/>
  </w:num>
  <w:num w:numId="91">
    <w:abstractNumId w:val="88"/>
  </w:num>
  <w:num w:numId="92">
    <w:abstractNumId w:val="30"/>
  </w:num>
  <w:num w:numId="93">
    <w:abstractNumId w:val="45"/>
  </w:num>
  <w:num w:numId="94">
    <w:abstractNumId w:val="35"/>
  </w:num>
  <w:num w:numId="95">
    <w:abstractNumId w:val="91"/>
  </w:num>
  <w:num w:numId="96">
    <w:abstractNumId w:val="19"/>
  </w:num>
  <w:num w:numId="97">
    <w:abstractNumId w:val="25"/>
  </w:num>
  <w:num w:numId="98">
    <w:abstractNumId w:val="81"/>
  </w:num>
  <w:num w:numId="99">
    <w:abstractNumId w:val="56"/>
  </w:num>
  <w:num w:numId="100">
    <w:abstractNumId w:val="29"/>
  </w:num>
  <w:num w:numId="101">
    <w:abstractNumId w:val="64"/>
  </w:num>
  <w:num w:numId="102">
    <w:abstractNumId w:val="49"/>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ainor, Neil">
    <w15:presenceInfo w15:providerId="AD" w15:userId="S::neil.trainor@amsa.gov.au::155383a2-f689-42ea-9196-65840b806997"/>
  </w15:person>
  <w15:person w15:author="Dorsser, Harmen van">
    <w15:presenceInfo w15:providerId="AD" w15:userId="S::HA.Dorsser@portofrotterdam.com::7bf2d719-0afe-45e5-86fd-2456043ef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F82"/>
    <w:rsid w:val="000768D0"/>
    <w:rsid w:val="000772E3"/>
    <w:rsid w:val="00081739"/>
    <w:rsid w:val="00082C85"/>
    <w:rsid w:val="00084A6D"/>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6C21"/>
    <w:rsid w:val="0088783D"/>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A57"/>
    <w:rsid w:val="00933EE0"/>
    <w:rsid w:val="0093492E"/>
    <w:rsid w:val="00940D46"/>
    <w:rsid w:val="009414E6"/>
    <w:rsid w:val="00944281"/>
    <w:rsid w:val="0094692F"/>
    <w:rsid w:val="00946D36"/>
    <w:rsid w:val="0095450F"/>
    <w:rsid w:val="00955045"/>
    <w:rsid w:val="009551D0"/>
    <w:rsid w:val="00956438"/>
    <w:rsid w:val="00956901"/>
    <w:rsid w:val="00961EC4"/>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6A20"/>
    <w:rsid w:val="00BD7EE1"/>
    <w:rsid w:val="00BD7F0E"/>
    <w:rsid w:val="00BE5568"/>
    <w:rsid w:val="00BE5764"/>
    <w:rsid w:val="00BE7A4C"/>
    <w:rsid w:val="00BF1358"/>
    <w:rsid w:val="00C0106D"/>
    <w:rsid w:val="00C02723"/>
    <w:rsid w:val="00C02CC5"/>
    <w:rsid w:val="00C133BE"/>
    <w:rsid w:val="00C1400A"/>
    <w:rsid w:val="00C143A9"/>
    <w:rsid w:val="00C2091A"/>
    <w:rsid w:val="00C222B4"/>
    <w:rsid w:val="00C262E4"/>
    <w:rsid w:val="00C3114D"/>
    <w:rsid w:val="00C33E20"/>
    <w:rsid w:val="00C35002"/>
    <w:rsid w:val="00C35CF6"/>
    <w:rsid w:val="00C3725B"/>
    <w:rsid w:val="00C37EDA"/>
    <w:rsid w:val="00C436E2"/>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A4CFA"/>
    <w:rsid w:val="00DB25B3"/>
    <w:rsid w:val="00DC0A8F"/>
    <w:rsid w:val="00DC114F"/>
    <w:rsid w:val="00DC1C10"/>
    <w:rsid w:val="00DC59FA"/>
    <w:rsid w:val="00DC6885"/>
    <w:rsid w:val="00DC6F92"/>
    <w:rsid w:val="00DD0315"/>
    <w:rsid w:val="00DD1999"/>
    <w:rsid w:val="00DD1ADF"/>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81"/>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81"/>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Normal"/>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Normal"/>
    <w:qFormat/>
    <w:rsid w:val="004F6D23"/>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11/relationships/people" Target="people.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yperlink" Target="http://www.iala-aism.org/wiki/dictionar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yperlink" Target="https://en.unesco.org/news/unesco-and-european-commission-launch-new-flagship-guide-marinemaritime-spatial-planning"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comments" Target="comments.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gif"/><Relationship Id="rId30" Type="http://schemas.microsoft.com/office/2016/09/relationships/commentsIds" Target="commentsIds.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59C6A5E7-C191-44DF-A801-64238AD64D8F}"/>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11861</Words>
  <Characters>67614</Characters>
  <Application>Microsoft Office Word</Application>
  <DocSecurity>0</DocSecurity>
  <Lines>563</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79317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2021-06-03T04:22:00Z</cp:lastPrinted>
  <dcterms:created xsi:type="dcterms:W3CDTF">2022-02-28T11:42:00Z</dcterms:created>
  <dcterms:modified xsi:type="dcterms:W3CDTF">2022-03-14T10:13:00Z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